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7777777" w:rsidR="00EE0DF4" w:rsidRPr="002256AE" w:rsidRDefault="00083609">
      <w:pPr>
        <w:pStyle w:val="Hlavika"/>
      </w:pPr>
      <w:r w:rsidRPr="002256AE">
        <w:t>Príloha č. 1 rozhodnutia o schválení žiadosti o poskytnutí nenávratného finančného príspevku</w:t>
      </w:r>
    </w:p>
    <w:p w14:paraId="26B5FA37" w14:textId="77777777" w:rsidR="00EE0DF4" w:rsidRPr="002256AE" w:rsidRDefault="00EE0DF4">
      <w:pPr>
        <w:pStyle w:val="Hlavika"/>
      </w:pPr>
    </w:p>
    <w:p w14:paraId="2E4CCD46" w14:textId="77777777" w:rsidR="00EE0DF4" w:rsidRPr="002256AE" w:rsidRDefault="00083609">
      <w:pPr>
        <w:spacing w:before="120" w:line="264" w:lineRule="auto"/>
        <w:ind w:left="1134" w:hanging="1134"/>
        <w:jc w:val="center"/>
        <w:rPr>
          <w:b/>
          <w:bCs/>
        </w:rPr>
      </w:pPr>
      <w:commentRangeStart w:id="1"/>
      <w:r w:rsidRPr="002256AE">
        <w:rPr>
          <w:b/>
          <w:bCs/>
        </w:rPr>
        <w:tab/>
        <w:t xml:space="preserve">PRÁVA A POVINNOSTI POSKYTAVATEĽA A PRIJÍMATEĽA V SÚVISLOSTI S REALIZÁCIOU PROJEKTU  </w:t>
      </w:r>
      <w:commentRangeEnd w:id="1"/>
      <w:r w:rsidRPr="002256AE">
        <w:rPr>
          <w:rStyle w:val="Odkaznakomentr"/>
          <w:sz w:val="24"/>
        </w:rPr>
        <w:commentReference w:id="1"/>
      </w:r>
    </w:p>
    <w:p w14:paraId="536BC03C" w14:textId="77777777" w:rsidR="00EE0DF4" w:rsidRPr="002256AE" w:rsidRDefault="00EE0DF4"/>
    <w:p w14:paraId="67BA9469" w14:textId="77777777" w:rsidR="00EE0DF4" w:rsidRPr="002256AE" w:rsidRDefault="00083609">
      <w:pPr>
        <w:tabs>
          <w:tab w:val="left" w:pos="1560"/>
        </w:tabs>
        <w:spacing w:before="240" w:after="240"/>
        <w:jc w:val="both"/>
        <w:rPr>
          <w:b/>
          <w:bCs/>
        </w:rPr>
      </w:pPr>
      <w:r w:rsidRPr="002256AE">
        <w:rPr>
          <w:b/>
          <w:bCs/>
        </w:rPr>
        <w:t xml:space="preserve">ČLÁNOK 1 </w:t>
      </w:r>
      <w:r w:rsidRPr="002256AE">
        <w:rPr>
          <w:b/>
          <w:bCs/>
        </w:rPr>
        <w:tab/>
        <w:t>VŠEOBECNÉ USTANOVENIA</w:t>
      </w:r>
    </w:p>
    <w:p w14:paraId="7BDC7F72" w14:textId="67287D72"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2256AE">
        <w:rPr>
          <w:b w:val="0"/>
          <w:bCs/>
          <w:sz w:val="24"/>
          <w:szCs w:val="24"/>
        </w:rPr>
        <w:t xml:space="preserve">k rozhodnutiu o schválení žiadosti o NFP </w:t>
      </w:r>
      <w:r w:rsidRPr="002256AE">
        <w:rPr>
          <w:b w:val="0"/>
          <w:sz w:val="24"/>
          <w:szCs w:val="24"/>
        </w:rPr>
        <w:t xml:space="preserve">v zmysle §16 ods. 2 posledná veta zákona o príspevku z EŠIF (ďalej len „všeobecné podmienky“ alebo „VP“). </w:t>
      </w:r>
      <w:r w:rsidRPr="002256AE">
        <w:rPr>
          <w:b w:val="0"/>
          <w:bCs/>
          <w:sz w:val="24"/>
          <w:szCs w:val="24"/>
        </w:rPr>
        <w:t xml:space="preserve">Ak by niektoré ustanovenia VP boli v rozpore s ustanoveniami rozhodnutia o schválení žiadosti o NFP, platia ustanovenia rozhodnutia o schválení žiadosti o NFP. </w:t>
      </w:r>
    </w:p>
    <w:p w14:paraId="5512298E" w14:textId="2C772D89"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Poskytovateľ a Prijímateľ sú ďalej označovaní aj ako „</w:t>
      </w:r>
      <w:del w:id="2" w:author="Autor">
        <w:r>
          <w:rPr>
            <w:b w:val="0"/>
            <w:sz w:val="24"/>
            <w:szCs w:val="24"/>
          </w:rPr>
          <w:delText>strany</w:delText>
        </w:r>
      </w:del>
      <w:ins w:id="3" w:author="Autor">
        <w:r w:rsidR="00471C6A" w:rsidRPr="002256AE">
          <w:rPr>
            <w:b w:val="0"/>
            <w:sz w:val="24"/>
            <w:szCs w:val="24"/>
          </w:rPr>
          <w:t>S</w:t>
        </w:r>
        <w:r w:rsidRPr="002256AE">
          <w:rPr>
            <w:b w:val="0"/>
            <w:sz w:val="24"/>
            <w:szCs w:val="24"/>
          </w:rPr>
          <w:t>trany</w:t>
        </w:r>
      </w:ins>
      <w:r w:rsidRPr="002256AE">
        <w:rPr>
          <w:b w:val="0"/>
          <w:sz w:val="24"/>
          <w:szCs w:val="24"/>
        </w:rPr>
        <w:t xml:space="preserve"> rozhodnutia“ alebo „</w:t>
      </w:r>
      <w:del w:id="4" w:author="Autor">
        <w:r>
          <w:rPr>
            <w:b w:val="0"/>
            <w:sz w:val="24"/>
            <w:szCs w:val="24"/>
          </w:rPr>
          <w:delText>strany</w:delText>
        </w:r>
      </w:del>
      <w:ins w:id="5" w:author="Autor">
        <w:r w:rsidR="00471C6A" w:rsidRPr="002256AE">
          <w:rPr>
            <w:b w:val="0"/>
            <w:sz w:val="24"/>
            <w:szCs w:val="24"/>
          </w:rPr>
          <w:t>S</w:t>
        </w:r>
        <w:r w:rsidRPr="002256AE">
          <w:rPr>
            <w:b w:val="0"/>
            <w:sz w:val="24"/>
            <w:szCs w:val="24"/>
          </w:rPr>
          <w:t>trany</w:t>
        </w:r>
      </w:ins>
      <w:r w:rsidRPr="002256AE">
        <w:rPr>
          <w:b w:val="0"/>
          <w:sz w:val="24"/>
          <w:szCs w:val="24"/>
        </w:rPr>
        <w:t>“.</w:t>
      </w:r>
    </w:p>
    <w:p w14:paraId="34D11137" w14:textId="63FFBE22"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Vzájomné práva a povinnosti Poskytovateľa a Prijímateľa v súvislosti s realizáciou Projektu sa riadia rozhodnutím o schválení žiadosti o NFP, všetkými dokumentmi, </w:t>
      </w:r>
      <w:del w:id="6" w:author="Autor">
        <w:r>
          <w:rPr>
            <w:b w:val="0"/>
            <w:sz w:val="24"/>
            <w:szCs w:val="24"/>
          </w:rPr>
          <w:delText xml:space="preserve">         </w:delText>
        </w:r>
      </w:del>
      <w:r w:rsidRPr="002256AE">
        <w:rPr>
          <w:b w:val="0"/>
          <w:sz w:val="24"/>
          <w:szCs w:val="24"/>
        </w:rPr>
        <w:t xml:space="preserve">na ktoré sa v rozhodnutí a jeho prílohách odkazuje, </w:t>
      </w:r>
      <w:del w:id="7" w:author="Autor">
        <w:r>
          <w:rPr>
            <w:b w:val="0"/>
            <w:sz w:val="24"/>
            <w:szCs w:val="24"/>
          </w:rPr>
          <w:delText>zákonom</w:delText>
        </w:r>
      </w:del>
      <w:ins w:id="8" w:author="Autor">
        <w:r w:rsidR="00471C6A" w:rsidRPr="002256AE">
          <w:rPr>
            <w:b w:val="0"/>
            <w:sz w:val="24"/>
            <w:szCs w:val="24"/>
          </w:rPr>
          <w:t>Z</w:t>
        </w:r>
        <w:r w:rsidRPr="002256AE">
          <w:rPr>
            <w:b w:val="0"/>
            <w:sz w:val="24"/>
            <w:szCs w:val="24"/>
          </w:rPr>
          <w:t>ákonom</w:t>
        </w:r>
      </w:ins>
      <w:r w:rsidRPr="002256AE">
        <w:rPr>
          <w:b w:val="0"/>
          <w:sz w:val="24"/>
          <w:szCs w:val="24"/>
        </w:rPr>
        <w:t xml:space="preserve"> o príspevku z EŠIF, právnymi predpismi SR a právnymi aktmi EÚ a súčasne dokumentmi, ktoré sú uvedené v článku 3 ods. 3 VP.</w:t>
      </w:r>
    </w:p>
    <w:p w14:paraId="538E42A5" w14:textId="34658A1F"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Pojmy použité v týchto VP sú záväzné </w:t>
      </w:r>
      <w:r w:rsidR="00CE7FEA">
        <w:rPr>
          <w:b w:val="0"/>
          <w:sz w:val="24"/>
          <w:szCs w:val="24"/>
        </w:rPr>
        <w:t xml:space="preserve">pre </w:t>
      </w:r>
      <w:ins w:id="9" w:author="Autor">
        <w:r w:rsidR="00CE7FEA">
          <w:rPr>
            <w:b w:val="0"/>
            <w:sz w:val="24"/>
            <w:szCs w:val="24"/>
          </w:rPr>
          <w:t>r</w:t>
        </w:r>
        <w:r w:rsidR="00471C6A" w:rsidRPr="002256AE">
          <w:rPr>
            <w:b w:val="0"/>
            <w:sz w:val="24"/>
            <w:szCs w:val="24"/>
          </w:rPr>
          <w:t xml:space="preserve">ozhodnutie o schválení žiadosti o NFP, </w:t>
        </w:r>
        <w:r w:rsidRPr="002256AE">
          <w:rPr>
            <w:b w:val="0"/>
            <w:sz w:val="24"/>
            <w:szCs w:val="24"/>
          </w:rPr>
          <w:t xml:space="preserve">pre </w:t>
        </w:r>
      </w:ins>
      <w:r w:rsidRPr="002256AE">
        <w:rPr>
          <w:b w:val="0"/>
          <w:sz w:val="24"/>
          <w:szCs w:val="24"/>
        </w:rPr>
        <w:t xml:space="preserve">celé VP a ostatné prílohy rozhodnutia </w:t>
      </w:r>
      <w:del w:id="10" w:author="Autor">
        <w:r>
          <w:rPr>
            <w:b w:val="0"/>
            <w:sz w:val="24"/>
            <w:szCs w:val="24"/>
          </w:rPr>
          <w:delText xml:space="preserve">                 </w:delText>
        </w:r>
      </w:del>
      <w:r w:rsidRPr="002256AE">
        <w:rPr>
          <w:b w:val="0"/>
          <w:sz w:val="24"/>
          <w:szCs w:val="24"/>
        </w:rPr>
        <w:t>o schválení žiadosti o NFP, ak nie je v rozhodnutí</w:t>
      </w:r>
      <w:ins w:id="11" w:author="Autor">
        <w:r w:rsidRPr="002256AE">
          <w:rPr>
            <w:b w:val="0"/>
            <w:sz w:val="24"/>
            <w:szCs w:val="24"/>
          </w:rPr>
          <w:t xml:space="preserve"> </w:t>
        </w:r>
        <w:r w:rsidR="00471C6A" w:rsidRPr="002256AE">
          <w:rPr>
            <w:b w:val="0"/>
            <w:sz w:val="24"/>
            <w:szCs w:val="24"/>
          </w:rPr>
          <w:t>o schválení žiadosti o NFP</w:t>
        </w:r>
      </w:ins>
      <w:r w:rsidR="00471C6A" w:rsidRPr="002256AE">
        <w:rPr>
          <w:b w:val="0"/>
          <w:sz w:val="24"/>
          <w:szCs w:val="24"/>
        </w:rPr>
        <w:t xml:space="preserve"> </w:t>
      </w:r>
      <w:r w:rsidRPr="002256AE">
        <w:rPr>
          <w:b w:val="0"/>
          <w:sz w:val="24"/>
          <w:szCs w:val="24"/>
        </w:rPr>
        <w:t xml:space="preserve">výslovne stanovené inak. Povinnosti vyplývajúce pre Poskytovateľa alebo Prijímateľa z definície pojmov podľa tohto odseku 4 </w:t>
      </w:r>
      <w:ins w:id="12" w:author="Autor">
        <w:r w:rsidR="00471C6A" w:rsidRPr="002256AE">
          <w:rPr>
            <w:b w:val="0"/>
            <w:sz w:val="24"/>
            <w:szCs w:val="24"/>
          </w:rPr>
          <w:t xml:space="preserve">tohto článku VP </w:t>
        </w:r>
      </w:ins>
      <w:r w:rsidRPr="002256AE">
        <w:rPr>
          <w:b w:val="0"/>
          <w:sz w:val="24"/>
          <w:szCs w:val="24"/>
        </w:rPr>
        <w:t xml:space="preserve">sú rovnako záväzné, </w:t>
      </w:r>
      <w:del w:id="13" w:author="Autor">
        <w:r>
          <w:rPr>
            <w:b w:val="0"/>
            <w:sz w:val="24"/>
            <w:szCs w:val="24"/>
          </w:rPr>
          <w:delText>ako by</w:delText>
        </w:r>
      </w:del>
      <w:ins w:id="14" w:author="Autor">
        <w:r w:rsidRPr="002256AE">
          <w:rPr>
            <w:b w:val="0"/>
            <w:sz w:val="24"/>
            <w:szCs w:val="24"/>
          </w:rPr>
          <w:t>akoby</w:t>
        </w:r>
      </w:ins>
      <w:r w:rsidRPr="002256AE">
        <w:rPr>
          <w:b w:val="0"/>
          <w:sz w:val="24"/>
          <w:szCs w:val="24"/>
        </w:rPr>
        <w:t xml:space="preserve"> boli obsiahnuté v iných ustanoveniach VP. </w:t>
      </w:r>
    </w:p>
    <w:p w14:paraId="139FA1B7" w14:textId="19F27358" w:rsidR="00EE0DF4" w:rsidRPr="002256AE" w:rsidRDefault="00083609">
      <w:pPr>
        <w:spacing w:before="120" w:after="120"/>
        <w:ind w:left="426"/>
        <w:jc w:val="both"/>
      </w:pPr>
      <w:r w:rsidRPr="002256AE">
        <w:rPr>
          <w:b/>
          <w:bCs/>
        </w:rPr>
        <w:t xml:space="preserve">Aktivita – </w:t>
      </w:r>
      <w:r w:rsidRPr="002256AE">
        <w:t>súhrn činností realizovaných Prijímateľom v rámci Projektu na to vyčlenenými finančnými zdrojmi počas oprávneného obdobia stanoveného vo Vyzvaní</w:t>
      </w:r>
      <w:del w:id="15" w:author="Autor">
        <w:r>
          <w:delText>, ktoré prispievajú k dosiahnutiu konkrétneho výsledku a majú definovaný výstup,              ktorý predstavuje pridanú hodnotu pre Prijímateľa a/alebo cieľovú skupinu/užívateľov výsledkov Projektu nezávisle na realizácii ostatných Aktivít.</w:delText>
        </w:r>
      </w:del>
      <w:ins w:id="16" w:author="Autor">
        <w:r w:rsidR="00471C6A" w:rsidRPr="002256AE">
          <w:t>.</w:t>
        </w:r>
        <w:r w:rsidRPr="002256AE">
          <w:t>.</w:t>
        </w:r>
      </w:ins>
      <w:r w:rsidRPr="002256AE">
        <w:t xml:space="preserve"> Aktivity sa členia na hlavné aktivity a podporné aktivity. Hlavná aktivita je vymedzená časom, t.j. musí byť realizovaná v rámci doby Realizácie hlavných aktivít Projektu, je vymedzená vecne </w:t>
      </w:r>
      <w:del w:id="17" w:author="Autor">
        <w:r>
          <w:delText xml:space="preserve">          </w:delText>
        </w:r>
      </w:del>
      <w:r w:rsidRPr="002256AE">
        <w:t xml:space="preserve">a finančne. Podporné aktivity sú vymedzené vecne, t.j. vecne musia súvisieť s hlavnými Aktivitami a podporovať ich realizáciu v zmysle rozhodnutia o schválení žiadosti o NFP, a finančne. </w:t>
      </w:r>
      <w:ins w:id="18" w:author="Autor">
        <w:r w:rsidR="00471C6A" w:rsidRPr="002256AE">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ins>
      <w:r w:rsidRPr="002256AE">
        <w:t>Ak sa osobitne vo VP a ostatných prílohách rozhodnutia o schválení žiadosti o NFP neuvádza inak, všeobecný pojem Aktivita bez prívlastku „hlavná“ alebo „podporná“, zahŕňa hlavné aj podporné Aktivity;</w:t>
      </w:r>
    </w:p>
    <w:p w14:paraId="6E0BA0ED" w14:textId="77777777" w:rsidR="00EE0DF4" w:rsidRPr="002256AE" w:rsidRDefault="00083609">
      <w:pPr>
        <w:spacing w:before="120" w:after="120"/>
        <w:ind w:left="426"/>
        <w:jc w:val="both"/>
      </w:pPr>
      <w:r w:rsidRPr="002256AE">
        <w:rPr>
          <w:b/>
          <w:bCs/>
        </w:rPr>
        <w:t xml:space="preserve">Bezodkladne </w:t>
      </w:r>
      <w:r w:rsidRPr="002256AE">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053FB7A3" w:rsidR="00EE0DF4" w:rsidRPr="002256AE" w:rsidRDefault="00083609">
      <w:pPr>
        <w:spacing w:before="120" w:after="120"/>
        <w:ind w:left="426"/>
        <w:jc w:val="both"/>
      </w:pPr>
      <w:r w:rsidRPr="002256AE">
        <w:rPr>
          <w:b/>
        </w:rPr>
        <w:t>Celkové oprávnené výdavky</w:t>
      </w:r>
      <w:r w:rsidRPr="002256AE">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w:t>
      </w:r>
      <w:r w:rsidRPr="002256AE">
        <w:lastRenderedPageBreak/>
        <w:t>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del w:id="19" w:author="Autor">
        <w:r>
          <w:delText>zákon</w:delText>
        </w:r>
      </w:del>
      <w:ins w:id="20" w:author="Autor">
        <w:r w:rsidR="000667BE" w:rsidRPr="002256AE">
          <w:t>Z</w:t>
        </w:r>
        <w:r w:rsidRPr="002256AE">
          <w:t>ákon</w:t>
        </w:r>
      </w:ins>
      <w:r w:rsidRPr="002256AE">
        <w:t xml:space="preserve"> o účtovníctve“);</w:t>
      </w:r>
    </w:p>
    <w:p w14:paraId="08329685" w14:textId="78749252" w:rsidR="00EE0DF4" w:rsidRPr="002256AE" w:rsidRDefault="00083609">
      <w:pPr>
        <w:spacing w:before="120" w:after="120"/>
        <w:ind w:left="426"/>
        <w:jc w:val="both"/>
      </w:pPr>
      <w:r w:rsidRPr="002256AE">
        <w:rPr>
          <w:b/>
        </w:rPr>
        <w:t>Centrálny koordinačný orgán</w:t>
      </w:r>
      <w:r w:rsidRPr="002256AE">
        <w:t xml:space="preserve"> alebo </w:t>
      </w:r>
      <w:r w:rsidRPr="002256AE">
        <w:rPr>
          <w:b/>
        </w:rPr>
        <w:t>CKO</w:t>
      </w:r>
      <w:r w:rsidRPr="002256AE">
        <w:t xml:space="preserve"> –</w:t>
      </w:r>
      <w:r w:rsidR="000667BE" w:rsidRPr="002256AE">
        <w:t xml:space="preserve"> </w:t>
      </w:r>
      <w:del w:id="21" w:author="Autor">
        <w:r>
          <w:delText>orgán</w:delText>
        </w:r>
      </w:del>
      <w:ins w:id="22" w:author="Autor">
        <w:r w:rsidR="000667BE" w:rsidRPr="002256AE">
          <w:t>v podmienkach Slovenskej republiky plní úlohy centrálneho koordinačného orgánu Úrad podpredsedu vlády SR pre investície a informatizáciu, ktorý je ústredným orgánom štá</w:t>
        </w:r>
        <w:r w:rsidR="009D30D9" w:rsidRPr="002256AE">
          <w:t>tnej správy určený</w:t>
        </w:r>
        <w:r w:rsidR="000667BE" w:rsidRPr="002256AE">
          <w:t xml:space="preserve"> § 6 odsek 1 Zákona o príspevku z EŠIF</w:t>
        </w:r>
        <w:r w:rsidR="000667BE" w:rsidRPr="002256AE" w:rsidDel="00BC1B4B">
          <w:t xml:space="preserve"> </w:t>
        </w:r>
        <w:r w:rsidR="000667BE" w:rsidRPr="002256AE">
          <w:t>a je</w:t>
        </w:r>
      </w:ins>
      <w:r w:rsidR="000667BE" w:rsidRPr="002256AE">
        <w:t xml:space="preserve"> </w:t>
      </w:r>
      <w:r w:rsidRPr="002256AE">
        <w:t>zodpovedný za efektívnu a účinnú koordináciu riadenia poskytovania príspevku z európskych štrukturálnych a investičných fondov v rámci Partnerskej dohody;</w:t>
      </w:r>
    </w:p>
    <w:p w14:paraId="17C52F01" w14:textId="12DE8149" w:rsidR="00EE0DF4" w:rsidRPr="002256AE" w:rsidRDefault="00083609">
      <w:pPr>
        <w:spacing w:before="120" w:after="120"/>
        <w:ind w:left="426"/>
        <w:jc w:val="both"/>
      </w:pPr>
      <w:r w:rsidRPr="002256AE">
        <w:rPr>
          <w:b/>
        </w:rPr>
        <w:t>Certifikácia</w:t>
      </w:r>
      <w:r w:rsidRPr="002256AE">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4601C397" w:rsidR="00EE0DF4" w:rsidRPr="002256AE" w:rsidRDefault="00083609">
      <w:pPr>
        <w:spacing w:before="120" w:after="120"/>
        <w:ind w:left="426"/>
        <w:jc w:val="both"/>
      </w:pPr>
      <w:r w:rsidRPr="002256AE">
        <w:rPr>
          <w:b/>
        </w:rPr>
        <w:t>Certifikačný orgán</w:t>
      </w:r>
      <w:r w:rsidRPr="002256AE">
        <w:t xml:space="preserve"> – </w:t>
      </w:r>
      <w:del w:id="23" w:author="Autor">
        <w:r>
          <w:delText>orgán zodpovedný</w:delText>
        </w:r>
      </w:del>
      <w:ins w:id="24" w:author="Autor">
        <w:r w:rsidR="000667BE" w:rsidRPr="002256AE">
          <w:t>národný, regionálny alebo miestny verejný orgán alebo subjekt verejnej správy určený členským štátom na účely certifikácie. Certifikačný orgán plní úlohy orgánu zodpovedného</w:t>
        </w:r>
      </w:ins>
      <w:r w:rsidR="000667BE" w:rsidRPr="002256AE">
        <w:t xml:space="preserve"> </w:t>
      </w:r>
      <w:r w:rsidRPr="002256AE">
        <w:t xml:space="preserve">za koordináciu a usmerňovanie subjektov zapojených do systému finančného riadenia, vypracovanie účtov, </w:t>
      </w:r>
      <w:del w:id="25" w:author="Autor">
        <w:r>
          <w:delText>certifikáciu výkazov výdavkov a žiadostí o platbu prijímateľov pred zaslaním Európskej komisií</w:delText>
        </w:r>
      </w:del>
      <w:r w:rsidRPr="002256AE">
        <w:t>,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ins w:id="26" w:author="Autor">
        <w:r w:rsidR="000667BE" w:rsidRPr="002256AE">
          <w:t>. V podmi</w:t>
        </w:r>
        <w:r w:rsidR="00607767" w:rsidRPr="002256AE">
          <w:t>enkach Slovenskej republiky plní</w:t>
        </w:r>
        <w:r w:rsidR="000667BE" w:rsidRPr="002256AE">
          <w:t xml:space="preserve"> </w:t>
        </w:r>
        <w:r w:rsidR="00607767" w:rsidRPr="002256AE">
          <w:t>úlohy certifikačného orgánu</w:t>
        </w:r>
        <w:r w:rsidR="000667BE" w:rsidRPr="002256AE">
          <w:t xml:space="preserve"> Ministerstvo financií SR</w:t>
        </w:r>
      </w:ins>
      <w:r w:rsidRPr="002256AE">
        <w:t>;</w:t>
      </w:r>
    </w:p>
    <w:p w14:paraId="295E5A11" w14:textId="77777777" w:rsidR="00EE0DF4" w:rsidRPr="002256AE" w:rsidRDefault="00083609">
      <w:pPr>
        <w:spacing w:before="120" w:after="120"/>
        <w:ind w:left="426"/>
        <w:jc w:val="both"/>
        <w:rPr>
          <w:bCs/>
        </w:rPr>
      </w:pPr>
      <w:commentRangeStart w:id="27"/>
      <w:r w:rsidRPr="002256AE">
        <w:rPr>
          <w:b/>
          <w:bCs/>
        </w:rPr>
        <w:t>Čisté príjmy</w:t>
      </w:r>
      <w:r w:rsidRPr="002256AE">
        <w:rPr>
          <w:bCs/>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commentRangeEnd w:id="27"/>
      <w:r w:rsidRPr="002256AE">
        <w:rPr>
          <w:rStyle w:val="Odkaznakomentr"/>
          <w:sz w:val="24"/>
          <w:lang w:val="x-none" w:eastAsia="x-none"/>
        </w:rPr>
        <w:commentReference w:id="27"/>
      </w:r>
      <w:r w:rsidRPr="002256AE">
        <w:rPr>
          <w:bCs/>
        </w:rPr>
        <w:t>;</w:t>
      </w:r>
    </w:p>
    <w:p w14:paraId="23B20BBB" w14:textId="79A3A3A6" w:rsidR="00EE0DF4" w:rsidRPr="002256AE" w:rsidRDefault="00083609">
      <w:pPr>
        <w:spacing w:before="120" w:after="120"/>
        <w:ind w:left="426"/>
        <w:jc w:val="both"/>
      </w:pPr>
      <w:r w:rsidRPr="002256AE">
        <w:rPr>
          <w:b/>
          <w:bCs/>
        </w:rPr>
        <w:t xml:space="preserve">Deň </w:t>
      </w:r>
      <w:r w:rsidRPr="002256AE">
        <w:t>– dňom sa rozumie Pracovný deň, ak v </w:t>
      </w:r>
      <w:r w:rsidRPr="002256AE">
        <w:rPr>
          <w:bCs/>
        </w:rPr>
        <w:t>rozhodnutí o schválení žiadosti o NFP</w:t>
      </w:r>
      <w:r w:rsidRPr="002256AE">
        <w:t xml:space="preserve"> </w:t>
      </w:r>
      <w:ins w:id="28" w:author="Autor">
        <w:r w:rsidR="006A73F2" w:rsidRPr="002256AE">
          <w:rPr>
            <w:bCs/>
          </w:rPr>
          <w:t xml:space="preserve">(a/alebo v jeho prílohách) </w:t>
        </w:r>
      </w:ins>
      <w:r w:rsidRPr="002256AE">
        <w:t>nie je výslovne uvedené že ide o kalendárny deň;</w:t>
      </w:r>
    </w:p>
    <w:p w14:paraId="2360F897" w14:textId="28900DE7" w:rsidR="009D30D9" w:rsidRPr="002256AE" w:rsidRDefault="00083609">
      <w:pPr>
        <w:spacing w:before="120" w:after="120"/>
        <w:ind w:left="426"/>
        <w:jc w:val="both"/>
        <w:rPr>
          <w:bCs/>
        </w:rPr>
      </w:pPr>
      <w:commentRangeStart w:id="29"/>
      <w:r w:rsidRPr="002256AE">
        <w:rPr>
          <w:b/>
          <w:bCs/>
        </w:rPr>
        <w:t>Diskontovanie</w:t>
      </w:r>
      <w:r w:rsidRPr="002256AE">
        <w:rPr>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commentRangeEnd w:id="29"/>
      <w:r w:rsidRPr="002256AE">
        <w:rPr>
          <w:rStyle w:val="Odkaznakomentr"/>
          <w:sz w:val="24"/>
          <w:lang w:val="x-none" w:eastAsia="x-none"/>
        </w:rPr>
        <w:commentReference w:id="29"/>
      </w:r>
    </w:p>
    <w:p w14:paraId="35B6FE3E" w14:textId="77777777" w:rsidR="00EE0DF4" w:rsidRPr="002256AE" w:rsidRDefault="00083609">
      <w:pPr>
        <w:spacing w:before="120" w:after="120"/>
        <w:ind w:left="426"/>
        <w:jc w:val="both"/>
      </w:pPr>
      <w:r w:rsidRPr="002256AE">
        <w:rPr>
          <w:b/>
          <w:bCs/>
        </w:rPr>
        <w:t xml:space="preserve">Dokumentácia – </w:t>
      </w:r>
      <w:r w:rsidRPr="002256AE">
        <w:t xml:space="preserve">akákoľvek informácia alebo súbor informácií zachytené </w:t>
      </w:r>
      <w:r w:rsidRPr="002256AE">
        <w:br/>
        <w:t>na hmotnom substráte, vrátane elektronických dokumentov vo formáte počítačového súboru týkajúce sa a/alebo súvisiace s Projektom;</w:t>
      </w:r>
    </w:p>
    <w:p w14:paraId="48446EDC" w14:textId="5DD5A743" w:rsidR="00EE0DF4" w:rsidRPr="002256AE" w:rsidRDefault="00083609">
      <w:pPr>
        <w:spacing w:before="120" w:after="120"/>
        <w:ind w:left="426"/>
        <w:jc w:val="both"/>
        <w:rPr>
          <w:b/>
          <w:bCs/>
        </w:rPr>
      </w:pPr>
      <w:r w:rsidRPr="002256AE">
        <w:rPr>
          <w:b/>
          <w:bCs/>
        </w:rPr>
        <w:t xml:space="preserve">Dodávateľ </w:t>
      </w:r>
      <w:r w:rsidRPr="002256AE">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Pr="002256AE" w:rsidRDefault="009F6F5F">
      <w:pPr>
        <w:spacing w:before="120" w:after="120"/>
        <w:ind w:left="426"/>
        <w:jc w:val="both"/>
      </w:pPr>
      <w:r w:rsidRPr="002256AE">
        <w:rPr>
          <w:b/>
          <w:bCs/>
        </w:rPr>
        <w:t xml:space="preserve">Doplňujúce údaje k preukázaniu dodania predmetu plnenia </w:t>
      </w:r>
      <w:r w:rsidRPr="002256AE">
        <w:rPr>
          <w:bCs/>
        </w:rPr>
        <w:t xml:space="preserve">– </w:t>
      </w:r>
      <w:r w:rsidRPr="002256AE">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w:t>
      </w:r>
      <w:r w:rsidRPr="002256AE">
        <w:lastRenderedPageBreak/>
        <w:t>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2256AE" w:rsidRDefault="00083609">
      <w:pPr>
        <w:spacing w:before="120" w:after="120"/>
        <w:ind w:left="426"/>
        <w:jc w:val="both"/>
      </w:pPr>
      <w:r w:rsidRPr="002256AE">
        <w:rPr>
          <w:b/>
        </w:rPr>
        <w:t xml:space="preserve">EÚ - </w:t>
      </w:r>
      <w:r w:rsidRPr="002256AE">
        <w:t>znamená Európska Únia, ktorá bola formálne konštituovaná na základe Zmluvy o Európskej Únii;</w:t>
      </w:r>
    </w:p>
    <w:p w14:paraId="673B0CDA" w14:textId="77777777" w:rsidR="00EE0DF4" w:rsidRPr="002256AE" w:rsidRDefault="00083609">
      <w:pPr>
        <w:spacing w:before="120" w:after="120"/>
        <w:ind w:left="426"/>
        <w:jc w:val="both"/>
      </w:pPr>
      <w:r w:rsidRPr="002256AE">
        <w:rPr>
          <w:b/>
        </w:rPr>
        <w:t xml:space="preserve">Európske štrukturálne a investičné fondy </w:t>
      </w:r>
      <w:r w:rsidRPr="002256AE">
        <w:t>alebo</w:t>
      </w:r>
      <w:r w:rsidRPr="002256AE">
        <w:rPr>
          <w:b/>
        </w:rPr>
        <w:t xml:space="preserve"> EŠIF </w:t>
      </w:r>
      <w:r w:rsidRPr="002256AE">
        <w:t>– spoločné označenie                      pre Európsky fond regionálneho rozvoja, Európsky sociálny fond, Kohézny fond, Európsky poľnohospodársky fond pre rozvoj vidieka a Európsky námorný a rybársky fond;</w:t>
      </w:r>
    </w:p>
    <w:p w14:paraId="5F68F8C9" w14:textId="77777777" w:rsidR="00EE0DF4" w:rsidRPr="002256AE" w:rsidRDefault="00083609" w:rsidP="001F552C">
      <w:pPr>
        <w:spacing w:before="120" w:after="120"/>
        <w:ind w:left="426"/>
        <w:jc w:val="both"/>
      </w:pPr>
      <w:r w:rsidRPr="002256AE">
        <w:rPr>
          <w:b/>
        </w:rPr>
        <w:t xml:space="preserve">Európsky úrad pre boj proti podvodom </w:t>
      </w:r>
      <w:r w:rsidRPr="002256AE">
        <w:t>alebo</w:t>
      </w:r>
      <w:r w:rsidRPr="002256AE">
        <w:rPr>
          <w:b/>
        </w:rPr>
        <w:t xml:space="preserve"> OLAF EK</w:t>
      </w:r>
      <w:r w:rsidRPr="002256AE">
        <w:t xml:space="preserve"> – je úrad, ktorého cieľom je chrániť finančné záujmy EÚ, bojovať proti podvodom, korupcii a všetkým ďalším </w:t>
      </w:r>
    </w:p>
    <w:p w14:paraId="591D1EF2" w14:textId="77777777" w:rsidR="00EE0DF4" w:rsidRPr="002256AE" w:rsidRDefault="00083609" w:rsidP="001F552C">
      <w:pPr>
        <w:spacing w:before="120" w:after="120"/>
        <w:ind w:left="426"/>
        <w:jc w:val="both"/>
      </w:pPr>
      <w:r w:rsidRPr="002256AE">
        <w:t>nezákonným aktivitám, vrátane zneužitia úradnej moci v rámci európskych inštitúcií, prostredníctvom výkonu interných a externých administratívnych vyšetrovaní;</w:t>
      </w:r>
    </w:p>
    <w:p w14:paraId="4D390148" w14:textId="77777777" w:rsidR="00EE0DF4" w:rsidRPr="002256AE" w:rsidRDefault="00083609">
      <w:pPr>
        <w:spacing w:before="120" w:after="120"/>
        <w:ind w:left="426"/>
        <w:jc w:val="both"/>
        <w:rPr>
          <w:bCs/>
        </w:rPr>
      </w:pPr>
      <w:commentRangeStart w:id="30"/>
      <w:r w:rsidRPr="002256AE">
        <w:rPr>
          <w:rStyle w:val="hps"/>
          <w:b/>
        </w:rPr>
        <w:t>Finančná</w:t>
      </w:r>
      <w:r w:rsidRPr="002256AE">
        <w:rPr>
          <w:b/>
        </w:rPr>
        <w:t xml:space="preserve"> </w:t>
      </w:r>
      <w:r w:rsidRPr="002256AE">
        <w:rPr>
          <w:rStyle w:val="hps"/>
          <w:b/>
        </w:rPr>
        <w:t>medzera</w:t>
      </w:r>
      <w:r w:rsidRPr="002256AE">
        <w:t xml:space="preserve"> </w:t>
      </w:r>
      <w:r w:rsidRPr="002256AE">
        <w:rPr>
          <w:rStyle w:val="hps"/>
        </w:rPr>
        <w:t>-</w:t>
      </w:r>
      <w:r w:rsidRPr="002256AE">
        <w:t xml:space="preserve"> </w:t>
      </w:r>
      <w:r w:rsidRPr="002256AE">
        <w:rPr>
          <w:rStyle w:val="hps"/>
        </w:rPr>
        <w:t>rozdiel</w:t>
      </w:r>
      <w:r w:rsidRPr="002256AE">
        <w:t xml:space="preserve"> </w:t>
      </w:r>
      <w:r w:rsidRPr="002256AE">
        <w:rPr>
          <w:rStyle w:val="hps"/>
        </w:rPr>
        <w:t>medzi</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a</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čistého</w:t>
      </w:r>
      <w:r w:rsidRPr="002256AE">
        <w:t xml:space="preserve"> </w:t>
      </w:r>
      <w:r w:rsidRPr="002256AE">
        <w:rPr>
          <w:rStyle w:val="hps"/>
        </w:rPr>
        <w:t>príjmu</w:t>
      </w:r>
      <w:r w:rsidRPr="002256AE">
        <w:t xml:space="preserve"> </w:t>
      </w:r>
      <w:r w:rsidRPr="002256AE">
        <w:rPr>
          <w:rStyle w:val="hps"/>
        </w:rPr>
        <w:t>(</w:t>
      </w:r>
      <w:r w:rsidRPr="002256AE">
        <w:t xml:space="preserve">zvýšeného </w:t>
      </w:r>
      <w:r w:rsidRPr="002256AE">
        <w:rPr>
          <w:rStyle w:val="hps"/>
        </w:rPr>
        <w:t>o</w:t>
      </w:r>
      <w:r w:rsidRPr="002256AE">
        <w:t xml:space="preserve"> </w:t>
      </w:r>
      <w:r w:rsidRPr="002256AE">
        <w:rPr>
          <w:rStyle w:val="hps"/>
        </w:rPr>
        <w:t>súčasnú</w:t>
      </w:r>
      <w:r w:rsidRPr="002256AE">
        <w:t xml:space="preserve"> </w:t>
      </w:r>
      <w:r w:rsidRPr="002256AE">
        <w:rPr>
          <w:rStyle w:val="hps"/>
        </w:rPr>
        <w:t>hodnotu</w:t>
      </w:r>
      <w:r w:rsidRPr="002256AE">
        <w:t xml:space="preserve"> </w:t>
      </w:r>
      <w:r w:rsidRPr="002256AE">
        <w:rPr>
          <w:rStyle w:val="hps"/>
        </w:rPr>
        <w:t>zostatkovej</w:t>
      </w:r>
      <w:r w:rsidRPr="002256AE">
        <w:t xml:space="preserve"> </w:t>
      </w:r>
      <w:r w:rsidRPr="002256AE">
        <w:rPr>
          <w:rStyle w:val="hps"/>
        </w:rPr>
        <w:t>hodnoty investície</w:t>
      </w:r>
      <w:r w:rsidRPr="002256AE">
        <w:t xml:space="preserve">). </w:t>
      </w:r>
      <w:r w:rsidRPr="002256AE">
        <w:rPr>
          <w:rStyle w:val="hps"/>
        </w:rPr>
        <w:t>Vyjadruje</w:t>
      </w:r>
      <w:r w:rsidRPr="002256AE">
        <w:t xml:space="preserve"> </w:t>
      </w:r>
      <w:r w:rsidRPr="002256AE">
        <w:rPr>
          <w:rStyle w:val="hps"/>
        </w:rPr>
        <w:t>časť</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ktoré</w:t>
      </w:r>
      <w:r w:rsidRPr="002256AE">
        <w:t xml:space="preserve"> </w:t>
      </w:r>
      <w:r w:rsidRPr="002256AE">
        <w:rPr>
          <w:rStyle w:val="hps"/>
        </w:rPr>
        <w:t>nemôžu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samotným</w:t>
      </w:r>
      <w:r w:rsidRPr="002256AE">
        <w:t xml:space="preserve"> </w:t>
      </w:r>
      <w:r w:rsidRPr="002256AE">
        <w:rPr>
          <w:rStyle w:val="hps"/>
        </w:rPr>
        <w:t>Projektom</w:t>
      </w:r>
      <w:r w:rsidRPr="002256AE">
        <w:t xml:space="preserve">, </w:t>
      </w:r>
      <w:r w:rsidRPr="002256AE">
        <w:rPr>
          <w:rStyle w:val="hps"/>
        </w:rPr>
        <w:t>a</w:t>
      </w:r>
      <w:r w:rsidRPr="002256AE">
        <w:t xml:space="preserve"> </w:t>
      </w:r>
      <w:r w:rsidRPr="002256AE">
        <w:rPr>
          <w:rStyle w:val="hps"/>
        </w:rPr>
        <w:t>preto</w:t>
      </w:r>
      <w:r w:rsidRPr="002256AE">
        <w:t xml:space="preserve"> </w:t>
      </w:r>
      <w:r w:rsidRPr="002256AE">
        <w:rPr>
          <w:rStyle w:val="hps"/>
        </w:rPr>
        <w:t>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formou</w:t>
      </w:r>
      <w:r w:rsidRPr="002256AE">
        <w:t xml:space="preserve"> </w:t>
      </w:r>
      <w:r w:rsidRPr="002256AE">
        <w:rPr>
          <w:rStyle w:val="hps"/>
        </w:rPr>
        <w:t>príspevku</w:t>
      </w:r>
      <w:r w:rsidRPr="002256AE">
        <w:t>;</w:t>
      </w:r>
      <w:commentRangeEnd w:id="30"/>
      <w:r w:rsidRPr="002256AE">
        <w:rPr>
          <w:rStyle w:val="Odkaznakomentr"/>
          <w:sz w:val="24"/>
          <w:lang w:val="x-none" w:eastAsia="x-none"/>
        </w:rPr>
        <w:commentReference w:id="30"/>
      </w:r>
    </w:p>
    <w:p w14:paraId="1EF2F90E" w14:textId="77777777" w:rsidR="00EE0DF4" w:rsidRPr="002256AE" w:rsidRDefault="00083609">
      <w:pPr>
        <w:spacing w:before="120" w:after="120"/>
        <w:ind w:left="426"/>
        <w:jc w:val="both"/>
      </w:pPr>
      <w:r w:rsidRPr="002256AE">
        <w:rPr>
          <w:b/>
        </w:rPr>
        <w:t xml:space="preserve">Finančné ukončenie Projektu </w:t>
      </w:r>
      <w:r w:rsidRPr="002256AE">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2256AE">
        <w:rPr>
          <w:b/>
        </w:rPr>
        <w:t xml:space="preserve">– </w:t>
      </w:r>
      <w:r w:rsidRPr="002256AE">
        <w:t xml:space="preserve">nastane dňom, kedy po zrealizovaní všetkých Aktivít v rámci Realizácie aktivít Projektu došlo k splneniu oboch nasledovných podmienok: </w:t>
      </w:r>
    </w:p>
    <w:p w14:paraId="6A495604" w14:textId="77777777" w:rsidR="00EE0DF4" w:rsidRPr="002256AE" w:rsidRDefault="00083609">
      <w:pPr>
        <w:numPr>
          <w:ilvl w:val="1"/>
          <w:numId w:val="3"/>
        </w:numPr>
        <w:tabs>
          <w:tab w:val="clear" w:pos="1440"/>
        </w:tabs>
        <w:spacing w:before="120" w:after="120"/>
        <w:ind w:left="709" w:hanging="283"/>
        <w:jc w:val="both"/>
      </w:pPr>
      <w:r w:rsidRPr="002256AE">
        <w:t>Prijímateľ uhradil všetky Oprávnené výdavky a tieto sú premietnuté do účtovníctva Prijímateľa v zmysle príslušných právnych predpisov SR a podmienok stanovených v </w:t>
      </w:r>
      <w:r w:rsidRPr="002256AE">
        <w:rPr>
          <w:bCs/>
        </w:rPr>
        <w:t>rozhodnutí o schválení žiadosti o NFP</w:t>
      </w:r>
      <w:r w:rsidRPr="002256AE">
        <w:t xml:space="preserve"> a</w:t>
      </w:r>
    </w:p>
    <w:p w14:paraId="1A75BFAE" w14:textId="77777777" w:rsidR="00EE0DF4" w:rsidRPr="002256AE" w:rsidRDefault="00083609">
      <w:pPr>
        <w:numPr>
          <w:ilvl w:val="1"/>
          <w:numId w:val="3"/>
        </w:numPr>
        <w:tabs>
          <w:tab w:val="clear" w:pos="1440"/>
        </w:tabs>
        <w:spacing w:before="120" w:after="120"/>
        <w:ind w:left="851" w:hanging="425"/>
        <w:jc w:val="both"/>
        <w:rPr>
          <w:bCs/>
        </w:rPr>
      </w:pPr>
      <w:r w:rsidRPr="002256AE">
        <w:t>Prijímateľovi bol uhradený/zúčtovaný zodpovedajúci NFP;</w:t>
      </w:r>
    </w:p>
    <w:p w14:paraId="32474317" w14:textId="77777777" w:rsidR="00EE0DF4" w:rsidRPr="002256AE" w:rsidRDefault="00083609">
      <w:pPr>
        <w:spacing w:before="120" w:after="120"/>
        <w:ind w:left="426"/>
        <w:jc w:val="both"/>
        <w:rPr>
          <w:bCs/>
        </w:rPr>
      </w:pPr>
      <w:r w:rsidRPr="002256AE">
        <w:rPr>
          <w:b/>
        </w:rPr>
        <w:t>Implementačné nariadenia</w:t>
      </w:r>
      <w:r w:rsidRPr="002256AE">
        <w:t xml:space="preserve"> – nariadenia, ktoré vydáva Komisia ako vykonávacie nariadenia alebo delegované nariadenia, ktorými sa s</w:t>
      </w:r>
      <w:r w:rsidRPr="002256AE">
        <w:rPr>
          <w:bCs/>
          <w:color w:val="000000"/>
        </w:rPr>
        <w:t>tanovujú podrobnejšie pravidlá              a podmienky uplatniteľné na vykonanie rôznych oblastí úpravy podľa všeobecného nariadenia;</w:t>
      </w:r>
    </w:p>
    <w:p w14:paraId="72E58AC4" w14:textId="77777777" w:rsidR="00EE0DF4" w:rsidRPr="002256AE" w:rsidRDefault="00083609">
      <w:pPr>
        <w:spacing w:before="120" w:after="120"/>
        <w:ind w:left="426"/>
        <w:jc w:val="both"/>
      </w:pPr>
      <w:commentRangeStart w:id="31"/>
      <w:r w:rsidRPr="002256AE">
        <w:rPr>
          <w:b/>
        </w:rPr>
        <w:t>Iné peňažné príjmy</w:t>
      </w:r>
      <w:r w:rsidRPr="002256AE">
        <w:t xml:space="preserve"> – ide o akékoľvek príjmy, ktoré sa vyskytnú pri projektoch nespadajúcich svojim objemom alebo charakterom pod článok 61 všeobecného nariadenia Rady;</w:t>
      </w:r>
    </w:p>
    <w:p w14:paraId="6B0970FE" w14:textId="77777777" w:rsidR="00EE0DF4" w:rsidRPr="002256AE" w:rsidRDefault="00083609">
      <w:pPr>
        <w:spacing w:before="120" w:after="120"/>
        <w:ind w:left="426"/>
        <w:jc w:val="both"/>
      </w:pPr>
      <w:r w:rsidRPr="002256AE">
        <w:rPr>
          <w:b/>
        </w:rPr>
        <w:t>Iné čisté peňažné príjmy</w:t>
      </w:r>
      <w:r w:rsidRPr="002256AE">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t>
      </w:r>
    </w:p>
    <w:commentRangeEnd w:id="31"/>
    <w:p w14:paraId="6440C0C6" w14:textId="4CB94495" w:rsidR="00EE0DF4" w:rsidRPr="002256AE" w:rsidRDefault="00083609">
      <w:pPr>
        <w:spacing w:before="120" w:after="120"/>
        <w:ind w:left="426"/>
        <w:jc w:val="both"/>
        <w:rPr>
          <w:b/>
        </w:rPr>
      </w:pPr>
      <w:r w:rsidRPr="002256AE">
        <w:rPr>
          <w:rStyle w:val="Odkaznakomentr"/>
          <w:sz w:val="24"/>
          <w:lang w:val="x-none" w:eastAsia="x-none"/>
        </w:rPr>
        <w:commentReference w:id="31"/>
      </w:r>
      <w:r w:rsidRPr="002256AE">
        <w:rPr>
          <w:b/>
        </w:rPr>
        <w:t xml:space="preserve">Iniciatíva na podporu zamestnanosti mladých ľudí - </w:t>
      </w:r>
      <w:r w:rsidRPr="002256AE">
        <w:t>iniciatíva financovaná</w:t>
      </w:r>
      <w:del w:id="32" w:author="Autor">
        <w:r>
          <w:rPr>
            <w:rFonts w:cs="Arial"/>
            <w:szCs w:val="16"/>
          </w:rPr>
          <w:delText xml:space="preserve">                        </w:delText>
        </w:r>
      </w:del>
      <w:r w:rsidRPr="002256AE">
        <w:t xml:space="preserve">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Pr="002256AE" w:rsidRDefault="00083609">
      <w:pPr>
        <w:spacing w:before="120" w:after="120"/>
        <w:ind w:left="426"/>
        <w:jc w:val="both"/>
        <w:rPr>
          <w:rFonts w:eastAsia="SimSun"/>
          <w:b/>
          <w:bCs/>
        </w:rPr>
      </w:pPr>
      <w:r w:rsidRPr="002256AE">
        <w:rPr>
          <w:b/>
        </w:rPr>
        <w:t xml:space="preserve">IT monitorovací systém 2014+ </w:t>
      </w:r>
      <w:r w:rsidRPr="002256AE">
        <w:t>alebo</w:t>
      </w:r>
      <w:r w:rsidRPr="002256AE">
        <w:rPr>
          <w:b/>
        </w:rPr>
        <w:t xml:space="preserve"> ITMS2014+</w:t>
      </w:r>
      <w:r w:rsidRPr="002256AE">
        <w:t xml:space="preserve"> – informačný systém, ktorý zahŕňa štandardizované procesy programového a projektového riadenia. Obsahuje údaje, ktoré sú </w:t>
      </w:r>
      <w:r w:rsidRPr="002256AE">
        <w:lastRenderedPageBreak/>
        <w:t>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2256AE">
        <w:rPr>
          <w:rFonts w:eastAsia="SimSun"/>
          <w:bCs/>
        </w:rPr>
        <w:t xml:space="preserve">; </w:t>
      </w:r>
    </w:p>
    <w:p w14:paraId="10E84619" w14:textId="77777777" w:rsidR="00EE0DF4" w:rsidRPr="002256AE" w:rsidRDefault="00083609">
      <w:pPr>
        <w:pStyle w:val="AODefHead"/>
        <w:numPr>
          <w:ilvl w:val="0"/>
          <w:numId w:val="0"/>
        </w:numPr>
        <w:spacing w:before="120" w:after="120" w:line="240" w:lineRule="auto"/>
        <w:ind w:left="426"/>
        <w:rPr>
          <w:sz w:val="24"/>
          <w:szCs w:val="24"/>
        </w:rPr>
      </w:pPr>
      <w:r w:rsidRPr="002256AE">
        <w:rPr>
          <w:b/>
          <w:bCs/>
          <w:sz w:val="24"/>
          <w:szCs w:val="24"/>
        </w:rPr>
        <w:t>Komisia</w:t>
      </w:r>
      <w:r w:rsidRPr="002256AE">
        <w:rPr>
          <w:sz w:val="24"/>
          <w:szCs w:val="24"/>
        </w:rPr>
        <w:t xml:space="preserve"> alebo </w:t>
      </w:r>
      <w:r w:rsidRPr="002256AE">
        <w:rPr>
          <w:b/>
          <w:sz w:val="24"/>
          <w:szCs w:val="24"/>
        </w:rPr>
        <w:t>EK</w:t>
      </w:r>
      <w:r w:rsidRPr="002256AE">
        <w:rPr>
          <w:sz w:val="24"/>
          <w:szCs w:val="24"/>
        </w:rPr>
        <w:t>– znamená Európsku Komisiu;</w:t>
      </w:r>
    </w:p>
    <w:p w14:paraId="05C08B7C" w14:textId="7A88E1F7" w:rsidR="00AA45D8" w:rsidRPr="00773ECD" w:rsidRDefault="00AA45D8" w:rsidP="009B5BEC">
      <w:pPr>
        <w:pStyle w:val="AODefHead"/>
        <w:ind w:left="426"/>
        <w:rPr>
          <w:sz w:val="24"/>
          <w:rPrChange w:id="33" w:author="Autor">
            <w:rPr/>
          </w:rPrChange>
        </w:rPr>
      </w:pPr>
      <w:r w:rsidRPr="00773ECD">
        <w:rPr>
          <w:b/>
          <w:sz w:val="24"/>
          <w:rPrChange w:id="34" w:author="Autor">
            <w:rPr>
              <w:b/>
            </w:rPr>
          </w:rPrChange>
        </w:rPr>
        <w:t>Kontrolovaná osoba -</w:t>
      </w:r>
      <w:r w:rsidRPr="00773ECD">
        <w:rPr>
          <w:sz w:val="24"/>
          <w:rPrChange w:id="35" w:author="Autor">
            <w:rPr/>
          </w:rPrChange>
        </w:rPr>
        <w:t xml:space="preserve">  osoba u ktorej sa vykonáva kontrola overovaných skutočností podľa </w:t>
      </w:r>
      <w:del w:id="36" w:author="Autor">
        <w:r w:rsidRPr="00A31E2E">
          <w:delText>zákona</w:delText>
        </w:r>
      </w:del>
      <w:ins w:id="37" w:author="Autor">
        <w:r w:rsidR="00DE6F90" w:rsidRPr="002256AE">
          <w:rPr>
            <w:sz w:val="24"/>
            <w:szCs w:val="24"/>
          </w:rPr>
          <w:t>Z</w:t>
        </w:r>
        <w:r w:rsidRPr="002256AE">
          <w:rPr>
            <w:sz w:val="24"/>
            <w:szCs w:val="24"/>
          </w:rPr>
          <w:t>ákona</w:t>
        </w:r>
      </w:ins>
      <w:r w:rsidRPr="00773ECD">
        <w:rPr>
          <w:sz w:val="24"/>
          <w:rPrChange w:id="38" w:author="Autor">
            <w:rPr/>
          </w:rPrChange>
        </w:rPr>
        <w:t xml:space="preserve"> o príspevku </w:t>
      </w:r>
      <w:ins w:id="39" w:author="Autor">
        <w:r w:rsidR="00DE6F90" w:rsidRPr="002256AE">
          <w:rPr>
            <w:sz w:val="24"/>
            <w:szCs w:val="24"/>
          </w:rPr>
          <w:t xml:space="preserve">z </w:t>
        </w:r>
      </w:ins>
      <w:r w:rsidRPr="00773ECD">
        <w:rPr>
          <w:sz w:val="24"/>
          <w:rPrChange w:id="40" w:author="Autor">
            <w:rPr/>
          </w:rPrChange>
        </w:rPr>
        <w:t>EŠIF a finančná kontrola alebo audit podľa zákona o finančnej kontrole</w:t>
      </w:r>
      <w:ins w:id="41" w:author="Autor">
        <w:r w:rsidR="00DE6F90" w:rsidRPr="002256AE">
          <w:rPr>
            <w:sz w:val="24"/>
            <w:szCs w:val="24"/>
          </w:rPr>
          <w:t xml:space="preserve"> a audite</w:t>
        </w:r>
        <w:r w:rsidR="00370E17" w:rsidRPr="002256AE">
          <w:rPr>
            <w:sz w:val="24"/>
            <w:szCs w:val="24"/>
          </w:rPr>
          <w:t>, pričom vo vzťahu k z</w:t>
        </w:r>
        <w:r w:rsidR="00DE6F90" w:rsidRPr="002256AE">
          <w:rPr>
            <w:sz w:val="24"/>
            <w:szCs w:val="24"/>
          </w:rPr>
          <w:t>ákonu o finančnej kontrole a audite ide o povinnú osobu tak, ako je v tomto zákone definovaná</w:t>
        </w:r>
      </w:ins>
      <w:r w:rsidRPr="00773ECD">
        <w:rPr>
          <w:sz w:val="24"/>
          <w:rPrChange w:id="42" w:author="Autor">
            <w:rPr/>
          </w:rPrChange>
        </w:rPr>
        <w:t>;</w:t>
      </w:r>
    </w:p>
    <w:p w14:paraId="39D5F8AF" w14:textId="66B0293F" w:rsidR="00EE0DF4" w:rsidRPr="00CE7FEA" w:rsidRDefault="00083609">
      <w:pPr>
        <w:spacing w:before="120" w:after="120"/>
        <w:ind w:left="426"/>
        <w:jc w:val="both"/>
        <w:rPr>
          <w:bCs/>
        </w:rPr>
      </w:pPr>
      <w:r>
        <w:rPr>
          <w:b/>
        </w:rPr>
        <w:t>Lehota</w:t>
      </w:r>
      <w:r>
        <w:t xml:space="preserve"> – úprava lehôt vyplýva z § 27 Správneho poriadku</w:t>
      </w:r>
      <w:r>
        <w:rPr>
          <w:bCs/>
        </w:rPr>
        <w:t>;</w:t>
      </w:r>
      <w:r w:rsidR="00AD2A2F" w:rsidRPr="00CE7FEA">
        <w:t xml:space="preserve"> </w:t>
      </w:r>
    </w:p>
    <w:p w14:paraId="60B235FA" w14:textId="5BDA8A3E" w:rsidR="00EE0DF4" w:rsidRPr="002256AE" w:rsidRDefault="00083609">
      <w:pPr>
        <w:tabs>
          <w:tab w:val="left" w:pos="2880"/>
        </w:tabs>
        <w:spacing w:before="120" w:after="120"/>
        <w:ind w:left="426"/>
        <w:jc w:val="both"/>
        <w:rPr>
          <w:bCs/>
        </w:rPr>
      </w:pPr>
      <w:r w:rsidRPr="002256AE">
        <w:rPr>
          <w:b/>
          <w:bCs/>
        </w:rPr>
        <w:t xml:space="preserve">Merateľné ukazovatele Projektu – </w:t>
      </w:r>
      <w:r w:rsidRPr="002256AE">
        <w:rPr>
          <w:bCs/>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w:t>
      </w:r>
      <w:r w:rsidRPr="005C0A29">
        <w:rPr>
          <w:bCs/>
        </w:rPr>
        <w:t xml:space="preserve">niektoré merateľné ukazovatele, za ktorých plnenie a vyhodnotenie následne Prijímateľ zodpovedá v rámci Realizácie hlavných aktivít Projektu a súčasne zodpovedá za ich </w:t>
      </w:r>
      <w:ins w:id="43" w:author="Autor">
        <w:r w:rsidR="00DD2508" w:rsidRPr="005C0A29">
          <w:rPr>
            <w:bCs/>
          </w:rPr>
          <w:t xml:space="preserve">plnenie, resp. </w:t>
        </w:r>
      </w:ins>
      <w:r w:rsidRPr="005C0A29">
        <w:rPr>
          <w:bCs/>
        </w:rPr>
        <w:t xml:space="preserve">udržanie v rámci </w:t>
      </w:r>
      <w:ins w:id="44" w:author="Autor">
        <w:r w:rsidR="00DD2508" w:rsidRPr="005C0A29">
          <w:rPr>
            <w:bCs/>
          </w:rPr>
          <w:t xml:space="preserve">Obdobia </w:t>
        </w:r>
      </w:ins>
      <w:r w:rsidRPr="005C0A29">
        <w:rPr>
          <w:bCs/>
        </w:rPr>
        <w:t>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w:t>
      </w:r>
      <w:r w:rsidRPr="002256AE">
        <w:rPr>
          <w:bCs/>
        </w:rPr>
        <w:t xml:space="preserve"> Merateľný ukazovateľ Projektu vo všeobecnosti, bez označenia „s príznakom“ alebo „bez príznaku“, zahŕňa takýto pojem aj Merateľný ukazovateľ Projektu s príznakom aj Merateľný ukazovateľ Projektu bez príznaku;</w:t>
      </w:r>
    </w:p>
    <w:p w14:paraId="2FCDA0F2" w14:textId="667BA1E9" w:rsidR="00EE0DF4" w:rsidRPr="002256AE" w:rsidRDefault="00083609">
      <w:pPr>
        <w:spacing w:before="120" w:after="120"/>
        <w:ind w:left="426"/>
        <w:jc w:val="both"/>
        <w:rPr>
          <w:bCs/>
        </w:rPr>
      </w:pPr>
      <w:r w:rsidRPr="002256AE">
        <w:rPr>
          <w:b/>
          <w:bCs/>
        </w:rPr>
        <w:t xml:space="preserve">Merateľný ukazovateľ Projektu s príznakom – </w:t>
      </w:r>
      <w:r w:rsidRPr="002256AE">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Pr>
          <w:bCs/>
        </w:rPr>
        <w:t> </w:t>
      </w:r>
      <w:r w:rsidRPr="002256AE">
        <w:rPr>
          <w:bCs/>
        </w:rPr>
        <w:t>Prijímateľovi</w:t>
      </w:r>
      <w:ins w:id="45" w:author="Autor">
        <w:r w:rsidR="00DD2508">
          <w:rPr>
            <w:bCs/>
          </w:rPr>
          <w:t xml:space="preserve"> </w:t>
        </w:r>
        <w:r w:rsidR="005C0A29">
          <w:rPr>
            <w:bCs/>
          </w:rPr>
          <w:t>pri splnení podmienok podľa článku 6 ods. 5 VP</w:t>
        </w:r>
      </w:ins>
      <w:r w:rsidRPr="002256AE">
        <w:rPr>
          <w:bCs/>
        </w:rPr>
        <w:t>;</w:t>
      </w:r>
    </w:p>
    <w:p w14:paraId="7EA437AE" w14:textId="77777777" w:rsidR="00EE0DF4" w:rsidRPr="002256AE" w:rsidRDefault="00083609">
      <w:pPr>
        <w:spacing w:before="120" w:after="120"/>
        <w:ind w:left="426"/>
        <w:jc w:val="both"/>
        <w:rPr>
          <w:bCs/>
        </w:rPr>
      </w:pPr>
      <w:r w:rsidRPr="002256AE">
        <w:rPr>
          <w:b/>
          <w:bCs/>
        </w:rPr>
        <w:t xml:space="preserve">Merateľný ukazovateľ Projektu bez príznaku – </w:t>
      </w:r>
      <w:r w:rsidRPr="002256AE">
        <w:rPr>
          <w:bCs/>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Pr="005C0A29">
        <w:rPr>
          <w:bCs/>
        </w:rPr>
        <w:t>6 VP</w:t>
      </w:r>
      <w:r w:rsidRPr="002256AE">
        <w:rPr>
          <w:bCs/>
        </w:rPr>
        <w:t>;</w:t>
      </w:r>
    </w:p>
    <w:p w14:paraId="7051B8C3" w14:textId="77777777" w:rsidR="00EE0DF4" w:rsidRDefault="00083609">
      <w:pPr>
        <w:spacing w:before="120" w:after="120"/>
        <w:ind w:left="426"/>
        <w:jc w:val="both"/>
        <w:rPr>
          <w:del w:id="46" w:author="Autor"/>
          <w:bCs/>
        </w:rPr>
      </w:pPr>
      <w:commentRangeStart w:id="47"/>
      <w:r w:rsidRPr="002256AE">
        <w:rPr>
          <w:b/>
          <w:bCs/>
        </w:rPr>
        <w:t>Miera finančnej medzery</w:t>
      </w:r>
      <w:r w:rsidRPr="002256AE">
        <w:rPr>
          <w:bCs/>
        </w:rPr>
        <w:t xml:space="preserve"> - predstavuje podiel Finančnej medzery na diskontovaných investičných výdavkoch;</w:t>
      </w:r>
      <w:commentRangeEnd w:id="47"/>
      <w:r w:rsidRPr="002256AE">
        <w:rPr>
          <w:rStyle w:val="Odkaznakomentr"/>
          <w:sz w:val="24"/>
          <w:lang w:val="x-none" w:eastAsia="x-none"/>
        </w:rPr>
        <w:commentReference w:id="47"/>
      </w:r>
    </w:p>
    <w:p w14:paraId="7A180556" w14:textId="148F45D2" w:rsidR="00EE0DF4" w:rsidRPr="002256AE" w:rsidRDefault="00083609">
      <w:pPr>
        <w:pStyle w:val="Zkladntext2"/>
        <w:widowControl w:val="0"/>
        <w:tabs>
          <w:tab w:val="left" w:pos="360"/>
        </w:tabs>
        <w:spacing w:before="120" w:line="240" w:lineRule="auto"/>
        <w:ind w:left="426"/>
        <w:jc w:val="both"/>
      </w:pPr>
      <w:r w:rsidRPr="002256AE">
        <w:rPr>
          <w:b/>
        </w:rPr>
        <w:t>Monitorovací výbor</w:t>
      </w:r>
      <w:r w:rsidRPr="002256AE">
        <w:t xml:space="preserve"> – orgán zriadený riadiacim orgánom pre program v súlade s článkom 47 a nasledujúcich všeobecného nariadenia, ktorý skúma všetky otázky ovplyvňujúce výkonnosť programu vrátane záverov z preskúmania výkonnosti</w:t>
      </w:r>
      <w:del w:id="48" w:author="Autor">
        <w:r>
          <w:delText xml:space="preserve">, </w:delText>
        </w:r>
      </w:del>
      <w:ins w:id="49" w:author="Autor">
        <w:r w:rsidRPr="002256AE">
          <w:t xml:space="preserve">. Monitorovací výbor </w:t>
        </w:r>
      </w:ins>
      <w:r w:rsidR="00396101" w:rsidRPr="002256AE">
        <w:t>poskytuje konzultácie</w:t>
      </w:r>
      <w:del w:id="50" w:author="Autor">
        <w:r>
          <w:delText xml:space="preserve">. Monitorovací výbor </w:delText>
        </w:r>
      </w:del>
      <w:ins w:id="51" w:author="Autor">
        <w:r w:rsidR="00396101" w:rsidRPr="002256AE">
          <w:t xml:space="preserve">, </w:t>
        </w:r>
      </w:ins>
      <w:r w:rsidRPr="002256AE">
        <w:t xml:space="preserve">skúma a schvaľuje všetky návrhy riadiaceho orgánu </w:t>
      </w:r>
      <w:del w:id="52" w:author="Autor">
        <w:r>
          <w:delText xml:space="preserve">           </w:delText>
        </w:r>
      </w:del>
      <w:r w:rsidRPr="002256AE">
        <w:t>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Pr="002256AE" w:rsidRDefault="00083609">
      <w:pPr>
        <w:autoSpaceDE w:val="0"/>
        <w:autoSpaceDN w:val="0"/>
        <w:adjustRightInd w:val="0"/>
        <w:spacing w:before="120" w:after="120"/>
        <w:ind w:left="426"/>
        <w:jc w:val="both"/>
      </w:pPr>
      <w:r w:rsidRPr="002256AE">
        <w:rPr>
          <w:b/>
          <w:bCs/>
        </w:rPr>
        <w:t xml:space="preserve">Nariadenie 1300 - </w:t>
      </w:r>
      <w:r w:rsidRPr="002256AE">
        <w:t>nariadenie Európskeho parlamentu a Rady (EÚ) č. 1300/2013                     o Kohéznom fonde, ktorým sa zrušuje nariadenie Rady (ES) č. 1084/2006;</w:t>
      </w:r>
    </w:p>
    <w:p w14:paraId="1F488537" w14:textId="77777777" w:rsidR="00EE0DF4" w:rsidRPr="002256AE" w:rsidRDefault="00083609">
      <w:pPr>
        <w:autoSpaceDE w:val="0"/>
        <w:autoSpaceDN w:val="0"/>
        <w:adjustRightInd w:val="0"/>
        <w:spacing w:before="120" w:after="120"/>
        <w:ind w:left="426"/>
        <w:jc w:val="both"/>
      </w:pPr>
      <w:r w:rsidRPr="002256AE">
        <w:rPr>
          <w:b/>
        </w:rPr>
        <w:lastRenderedPageBreak/>
        <w:t>Nariadenie 1301</w:t>
      </w:r>
      <w:r w:rsidRPr="002256AE">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Pr="002256AE" w:rsidRDefault="00083609">
      <w:pPr>
        <w:autoSpaceDE w:val="0"/>
        <w:autoSpaceDN w:val="0"/>
        <w:adjustRightInd w:val="0"/>
        <w:spacing w:before="120" w:after="120"/>
        <w:ind w:left="426"/>
        <w:jc w:val="both"/>
      </w:pPr>
      <w:r w:rsidRPr="002256AE">
        <w:rPr>
          <w:b/>
        </w:rPr>
        <w:t>Nariadenie 1302</w:t>
      </w:r>
      <w:r w:rsidRPr="002256AE">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577651E5" w:rsidR="00EE0DF4" w:rsidRPr="002256AE" w:rsidRDefault="00083609">
      <w:pPr>
        <w:autoSpaceDE w:val="0"/>
        <w:autoSpaceDN w:val="0"/>
        <w:adjustRightInd w:val="0"/>
        <w:spacing w:before="120" w:after="120"/>
        <w:ind w:left="426"/>
        <w:jc w:val="both"/>
      </w:pPr>
      <w:r w:rsidRPr="002256AE">
        <w:rPr>
          <w:b/>
        </w:rPr>
        <w:t>Nariadenie 1303</w:t>
      </w:r>
      <w:r w:rsidRPr="002256AE">
        <w:t xml:space="preserve"> alebo </w:t>
      </w:r>
      <w:r w:rsidRPr="002256AE">
        <w:rPr>
          <w:b/>
        </w:rPr>
        <w:t>všeobecné nariadenie</w:t>
      </w:r>
      <w:r w:rsidRPr="002256AE">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w:t>
      </w:r>
      <w:del w:id="53" w:author="Autor">
        <w:r>
          <w:delText xml:space="preserve">                   </w:delText>
        </w:r>
      </w:del>
      <w:r w:rsidRPr="002256AE">
        <w:t>a rybárskom fonde, a ktorým sa zrušuje nariadenie Rady (ES) č. 1083/2006;</w:t>
      </w:r>
    </w:p>
    <w:p w14:paraId="485580F2" w14:textId="77777777" w:rsidR="00EE0DF4" w:rsidRPr="002256AE" w:rsidRDefault="00083609">
      <w:pPr>
        <w:autoSpaceDE w:val="0"/>
        <w:autoSpaceDN w:val="0"/>
        <w:adjustRightInd w:val="0"/>
        <w:spacing w:before="120" w:after="120"/>
        <w:ind w:left="426"/>
        <w:jc w:val="both"/>
      </w:pPr>
      <w:r w:rsidRPr="002256AE">
        <w:rPr>
          <w:b/>
        </w:rPr>
        <w:t>Nariadenie 1304</w:t>
      </w:r>
      <w:r w:rsidRPr="002256AE">
        <w:t xml:space="preserve"> - nariadenie Európskeho parlamentu a Rady (EÚ) č. 1304/2013                    o Európskom sociálnom fonde a o zrušení nariadenia Rady (ES) č. 1081/2006;</w:t>
      </w:r>
    </w:p>
    <w:p w14:paraId="1340979D" w14:textId="77777777" w:rsidR="00EE0DF4" w:rsidRPr="002256AE" w:rsidRDefault="00083609">
      <w:pPr>
        <w:autoSpaceDE w:val="0"/>
        <w:autoSpaceDN w:val="0"/>
        <w:adjustRightInd w:val="0"/>
        <w:spacing w:before="120" w:after="120"/>
        <w:ind w:left="426"/>
        <w:jc w:val="both"/>
      </w:pPr>
      <w:r w:rsidRPr="002256AE">
        <w:rPr>
          <w:b/>
        </w:rPr>
        <w:t>Nariadenie 508</w:t>
      </w:r>
      <w:r w:rsidRPr="002256AE">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Pr="002256AE" w:rsidRDefault="00083609">
      <w:pPr>
        <w:autoSpaceDE w:val="0"/>
        <w:autoSpaceDN w:val="0"/>
        <w:adjustRightInd w:val="0"/>
        <w:spacing w:before="120" w:after="120"/>
        <w:ind w:left="426"/>
        <w:jc w:val="both"/>
      </w:pPr>
      <w:r w:rsidRPr="002256AE">
        <w:rPr>
          <w:b/>
        </w:rPr>
        <w:t xml:space="preserve">Nariadenia k jednotlivým EŠIF </w:t>
      </w:r>
      <w:r w:rsidRPr="002256AE">
        <w:t>– zahŕňajú pre účely týchto VP nariadenie 1300, nariadenie 1301, nariadenie 1302, nariadenie 1304 a nariadenie 508;</w:t>
      </w:r>
    </w:p>
    <w:p w14:paraId="4D78FB60" w14:textId="71309867" w:rsidR="00EE0DF4" w:rsidRPr="000748DF" w:rsidRDefault="00083609">
      <w:pPr>
        <w:pStyle w:val="AODefPara"/>
        <w:numPr>
          <w:ilvl w:val="0"/>
          <w:numId w:val="0"/>
        </w:numPr>
        <w:spacing w:before="120" w:after="120" w:line="240" w:lineRule="auto"/>
        <w:ind w:left="426"/>
        <w:rPr>
          <w:rStyle w:val="Siln"/>
          <w:b w:val="0"/>
          <w:bCs/>
          <w:sz w:val="24"/>
          <w:szCs w:val="24"/>
        </w:rPr>
      </w:pPr>
      <w:r w:rsidRPr="002256AE">
        <w:rPr>
          <w:b/>
          <w:sz w:val="24"/>
          <w:szCs w:val="24"/>
        </w:rPr>
        <w:t xml:space="preserve">Nariadenie 966/2012 – </w:t>
      </w:r>
      <w:r w:rsidRPr="002256AE">
        <w:rPr>
          <w:rStyle w:val="Siln"/>
          <w:b w:val="0"/>
          <w:bCs/>
          <w:sz w:val="24"/>
          <w:szCs w:val="24"/>
        </w:rPr>
        <w:t>Nariadenie Európskeho parlamentu a Rady (EÚ, Euratom) č. 966/2012 z  25. októbra 2012, o rozpočtových pravidlách, ktoré sa vzťahujú</w:t>
      </w:r>
      <w:del w:id="54" w:author="Autor">
        <w:r>
          <w:rPr>
            <w:rStyle w:val="Siln"/>
            <w:b w:val="0"/>
            <w:bCs/>
            <w:sz w:val="24"/>
            <w:szCs w:val="24"/>
          </w:rPr>
          <w:delText xml:space="preserve">                     </w:delText>
        </w:r>
      </w:del>
      <w:r w:rsidRPr="002256AE">
        <w:rPr>
          <w:rStyle w:val="Siln"/>
          <w:b w:val="0"/>
          <w:bCs/>
          <w:sz w:val="24"/>
          <w:szCs w:val="24"/>
        </w:rPr>
        <w:t xml:space="preserve"> na všeobecný rozpočet Únie, a zrušení nariadenia Rady (ES, Euratom) č. 1605/2002; </w:t>
      </w:r>
    </w:p>
    <w:p w14:paraId="355067BE" w14:textId="70539BEE"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Nenávratný finančný príspevok </w:t>
      </w:r>
      <w:r w:rsidRPr="002256AE">
        <w:rPr>
          <w:sz w:val="24"/>
          <w:szCs w:val="24"/>
        </w:rPr>
        <w:t>alebo</w:t>
      </w:r>
      <w:r w:rsidRPr="002256AE">
        <w:rPr>
          <w:b/>
          <w:sz w:val="24"/>
          <w:szCs w:val="24"/>
        </w:rPr>
        <w:t xml:space="preserve"> NFP </w:t>
      </w:r>
      <w:r w:rsidRPr="002256AE">
        <w:rPr>
          <w:sz w:val="24"/>
          <w:szCs w:val="24"/>
        </w:rPr>
        <w:t>-</w:t>
      </w:r>
      <w:r w:rsidRPr="002256AE">
        <w:rPr>
          <w:b/>
          <w:sz w:val="24"/>
          <w:szCs w:val="24"/>
        </w:rPr>
        <w:t xml:space="preserve"> </w:t>
      </w:r>
      <w:r w:rsidRPr="002256AE">
        <w:rPr>
          <w:sz w:val="24"/>
          <w:szCs w:val="24"/>
        </w:rPr>
        <w:t xml:space="preserve">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w:t>
      </w:r>
      <w:del w:id="55" w:author="Autor">
        <w:r>
          <w:rPr>
            <w:sz w:val="24"/>
            <w:szCs w:val="24"/>
          </w:rPr>
          <w:delText xml:space="preserve"> a zákonom o rozpočtových pravidlách);</w:delText>
        </w:r>
      </w:del>
      <w:ins w:id="56" w:author="Autor">
        <w:r w:rsidRPr="002256AE">
          <w:rPr>
            <w:sz w:val="24"/>
            <w:szCs w:val="24"/>
          </w:rPr>
          <w:t>a zákonom o rozpočtových pravidlách)</w:t>
        </w:r>
        <w:r w:rsidR="00FA3A9C">
          <w:rPr>
            <w:sz w:val="24"/>
            <w:szCs w:val="24"/>
          </w:rPr>
          <w:t xml:space="preserve"> Maximálna výška NFP vyplýva z r</w:t>
        </w:r>
        <w:r w:rsidR="00396101" w:rsidRPr="002256AE">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Pr>
            <w:sz w:val="24"/>
            <w:szCs w:val="24"/>
          </w:rPr>
          <w:t>ch skutočností vyplývajúcich z </w:t>
        </w:r>
        <w:r w:rsidR="00E81D27">
          <w:rPr>
            <w:sz w:val="24"/>
            <w:szCs w:val="24"/>
          </w:rPr>
          <w:t>R</w:t>
        </w:r>
        <w:r w:rsidR="00396101" w:rsidRPr="002256AE">
          <w:rPr>
            <w:sz w:val="24"/>
            <w:szCs w:val="24"/>
          </w:rPr>
          <w:t>ozhodnutia o schválení žiadosti o NFP a týchto VP; výška skutočne vyplateného NFP môže byť rovná alebo nižšia ako výška maximálnej výšky NFP</w:t>
        </w:r>
        <w:r w:rsidRPr="002256AE">
          <w:rPr>
            <w:sz w:val="24"/>
            <w:szCs w:val="24"/>
          </w:rPr>
          <w:t>;</w:t>
        </w:r>
      </w:ins>
    </w:p>
    <w:p w14:paraId="68A8C401" w14:textId="5291E4AF" w:rsidR="00EE0DF4" w:rsidRPr="002256AE" w:rsidRDefault="00083609">
      <w:pPr>
        <w:spacing w:before="120" w:after="120"/>
        <w:ind w:left="426"/>
        <w:jc w:val="both"/>
      </w:pPr>
      <w:r w:rsidRPr="002256AE">
        <w:rPr>
          <w:b/>
        </w:rPr>
        <w:t>Neoprávnené výdavky</w:t>
      </w:r>
      <w:r w:rsidRPr="002256AE">
        <w:t xml:space="preserve"> – výdavky Projektu, ktoré nie sú Oprávnenými výdavkami; ide</w:t>
      </w:r>
      <w:r w:rsidR="000D7491" w:rsidRPr="002256AE">
        <w:t xml:space="preserve"> </w:t>
      </w:r>
      <w:del w:id="57" w:author="Autor">
        <w:r>
          <w:delText xml:space="preserve">        </w:delText>
        </w:r>
      </w:del>
      <w:ins w:id="58" w:author="Autor">
        <w:r w:rsidR="000D7491" w:rsidRPr="002256AE">
          <w:t>najmä</w:t>
        </w:r>
      </w:ins>
      <w:r w:rsidR="000D7491" w:rsidRPr="002256AE">
        <w:t xml:space="preserve"> </w:t>
      </w:r>
      <w:r w:rsidRPr="002256AE">
        <w:t>o výdavky, ktoré nespĺňajú podmienky oprávnenosti výdavkov uvedené v týchto VP alebo v nariadeniach k jednotlivým EŠIF alebo v písomnom Vyzvaní, alebo sú v rozpore s</w:t>
      </w:r>
      <w:r w:rsidR="000D7491" w:rsidRPr="002256AE">
        <w:t> </w:t>
      </w:r>
      <w:ins w:id="59" w:author="Autor">
        <w:r w:rsidR="000D7491" w:rsidRPr="002256AE">
          <w:t xml:space="preserve">VP, s podmienkami príslušného Vyzvania, s </w:t>
        </w:r>
      </w:ins>
      <w:r w:rsidRPr="002256AE">
        <w:t>právnymi predpismi SR a právnymi aktmi EÚ;</w:t>
      </w:r>
    </w:p>
    <w:p w14:paraId="209F8E34" w14:textId="10009D0A" w:rsidR="00627166" w:rsidRPr="002256AE" w:rsidRDefault="00083609" w:rsidP="00627166">
      <w:pPr>
        <w:pStyle w:val="AODefHead"/>
        <w:spacing w:before="120" w:after="120" w:line="240" w:lineRule="auto"/>
        <w:ind w:left="426"/>
        <w:rPr>
          <w:sz w:val="24"/>
          <w:szCs w:val="24"/>
        </w:rPr>
      </w:pPr>
      <w:r w:rsidRPr="002256AE">
        <w:rPr>
          <w:b/>
          <w:bCs/>
          <w:sz w:val="24"/>
          <w:szCs w:val="24"/>
        </w:rPr>
        <w:t xml:space="preserve">Nezrovnalosť </w:t>
      </w:r>
      <w:r w:rsidRPr="002256AE">
        <w:rPr>
          <w:sz w:val="24"/>
          <w:szCs w:val="24"/>
        </w:rPr>
        <w:t>- akékoľvek porušenie práva</w:t>
      </w:r>
      <w:r w:rsidR="00627166" w:rsidRPr="002256AE">
        <w:rPr>
          <w:sz w:val="24"/>
          <w:szCs w:val="24"/>
        </w:rPr>
        <w:t xml:space="preserve"> </w:t>
      </w:r>
      <w:del w:id="60" w:author="Autor">
        <w:r>
          <w:rPr>
            <w:sz w:val="24"/>
            <w:szCs w:val="24"/>
          </w:rPr>
          <w:delText>Únie</w:delText>
        </w:r>
      </w:del>
      <w:ins w:id="61" w:author="Autor">
        <w:r w:rsidR="00627166" w:rsidRPr="002256AE">
          <w:rPr>
            <w:sz w:val="24"/>
            <w:szCs w:val="24"/>
          </w:rPr>
          <w:t>Európskej</w:t>
        </w:r>
        <w:r w:rsidRPr="002256AE">
          <w:rPr>
            <w:sz w:val="24"/>
            <w:szCs w:val="24"/>
          </w:rPr>
          <w:t xml:space="preserve"> </w:t>
        </w:r>
        <w:r w:rsidR="00627166" w:rsidRPr="002256AE">
          <w:rPr>
            <w:sz w:val="24"/>
            <w:szCs w:val="24"/>
          </w:rPr>
          <w:t>ú</w:t>
        </w:r>
        <w:r w:rsidRPr="002256AE">
          <w:rPr>
            <w:sz w:val="24"/>
            <w:szCs w:val="24"/>
          </w:rPr>
          <w:t>nie</w:t>
        </w:r>
      </w:ins>
      <w:r w:rsidRPr="002256AE">
        <w:rPr>
          <w:sz w:val="24"/>
          <w:szCs w:val="24"/>
        </w:rPr>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del w:id="62" w:author="Autor">
        <w:r>
          <w:rPr>
            <w:sz w:val="24"/>
            <w:szCs w:val="24"/>
          </w:rPr>
          <w:delText>môže byť</w:delText>
        </w:r>
      </w:del>
      <w:ins w:id="63" w:author="Autor">
        <w:r w:rsidR="00627166" w:rsidRPr="002256AE">
          <w:rPr>
            <w:sz w:val="24"/>
            <w:szCs w:val="24"/>
          </w:rPr>
          <w:t xml:space="preserve">by bol </w:t>
        </w:r>
      </w:ins>
      <w:r w:rsidRPr="002256AE">
        <w:rPr>
          <w:sz w:val="24"/>
          <w:szCs w:val="24"/>
        </w:rPr>
        <w:t xml:space="preserve"> </w:t>
      </w:r>
      <w:r w:rsidRPr="002256AE">
        <w:rPr>
          <w:sz w:val="24"/>
          <w:szCs w:val="24"/>
        </w:rPr>
        <w:lastRenderedPageBreak/>
        <w:t>negatívny dopad na rozpočet</w:t>
      </w:r>
      <w:r w:rsidR="00627166" w:rsidRPr="002256AE">
        <w:rPr>
          <w:sz w:val="24"/>
          <w:szCs w:val="24"/>
        </w:rPr>
        <w:t xml:space="preserve"> </w:t>
      </w:r>
      <w:del w:id="64" w:author="Autor">
        <w:r>
          <w:rPr>
            <w:sz w:val="24"/>
            <w:szCs w:val="24"/>
          </w:rPr>
          <w:delText>Únie</w:delText>
        </w:r>
      </w:del>
      <w:ins w:id="65" w:author="Autor">
        <w:r w:rsidR="00627166" w:rsidRPr="002256AE">
          <w:rPr>
            <w:sz w:val="24"/>
            <w:szCs w:val="24"/>
          </w:rPr>
          <w:t>Európskej</w:t>
        </w:r>
        <w:r w:rsidRPr="002256AE">
          <w:rPr>
            <w:sz w:val="24"/>
            <w:szCs w:val="24"/>
          </w:rPr>
          <w:t xml:space="preserve"> </w:t>
        </w:r>
        <w:r w:rsidR="00627166" w:rsidRPr="002256AE">
          <w:rPr>
            <w:sz w:val="24"/>
            <w:szCs w:val="24"/>
          </w:rPr>
          <w:t>ú</w:t>
        </w:r>
        <w:r w:rsidRPr="002256AE">
          <w:rPr>
            <w:sz w:val="24"/>
            <w:szCs w:val="24"/>
          </w:rPr>
          <w:t>nie</w:t>
        </w:r>
      </w:ins>
      <w:r w:rsidRPr="002256AE">
        <w:rPr>
          <w:sz w:val="24"/>
          <w:szCs w:val="24"/>
        </w:rPr>
        <w:t xml:space="preserve"> zaťažením všeobecného rozpočtu Neoprávneným výdavkom</w:t>
      </w:r>
      <w:ins w:id="66" w:author="Autor">
        <w:r w:rsidR="00627166" w:rsidRPr="002256AE">
          <w:rPr>
            <w:sz w:val="24"/>
            <w:szCs w:val="24"/>
          </w:rPr>
          <w:t>. Na účely správnej aplikácie podmienok definície nezrovnalosti stanovenej nariadením Európskeho parlamentu a Rady (EÚ) č. 1303/2013 sa pri posudzovaní skutočností a zistených nedostatkov pod pojmom nezrovnalosť rozumie aj podozrenie z nezrovnalosti</w:t>
        </w:r>
      </w:ins>
      <w:r w:rsidRPr="002256AE">
        <w:rPr>
          <w:sz w:val="24"/>
          <w:szCs w:val="24"/>
        </w:rPr>
        <w:t>;</w:t>
      </w:r>
    </w:p>
    <w:p w14:paraId="61EEB36D" w14:textId="77777777"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Občiansky zákonník </w:t>
      </w:r>
      <w:r w:rsidRPr="002256AE">
        <w:rPr>
          <w:sz w:val="24"/>
          <w:szCs w:val="24"/>
        </w:rPr>
        <w:t>– zákon č. 40/1964 Zb. Občiansky zákonník, v znení neskorších predpisov;</w:t>
      </w:r>
    </w:p>
    <w:p w14:paraId="1D66498C"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Opakovaný </w:t>
      </w:r>
      <w:r w:rsidRPr="002256AE">
        <w:rPr>
          <w:sz w:val="24"/>
          <w:szCs w:val="24"/>
        </w:rPr>
        <w:t>– výskyt určitej identickej skutočnosti najmenej dvakrát;</w:t>
      </w:r>
    </w:p>
    <w:p w14:paraId="78203761" w14:textId="342C98F4" w:rsidR="00EE0DF4" w:rsidRPr="002256AE" w:rsidRDefault="00083609">
      <w:pPr>
        <w:spacing w:before="120" w:after="120"/>
        <w:ind w:left="426"/>
        <w:jc w:val="both"/>
        <w:rPr>
          <w:b/>
          <w:bCs/>
        </w:rPr>
      </w:pPr>
      <w:r w:rsidRPr="002256AE">
        <w:rPr>
          <w:b/>
          <w:bCs/>
        </w:rPr>
        <w:t xml:space="preserve">Oprávnené výdavky - </w:t>
      </w:r>
      <w:r w:rsidRPr="002256AE">
        <w:t xml:space="preserve">výdavky, ktoré skutočne vznikli a boli uhradené Prijímateľom pri </w:t>
      </w:r>
      <w:del w:id="67" w:author="Autor">
        <w:r>
          <w:delText>Realizácii</w:delText>
        </w:r>
      </w:del>
      <w:ins w:id="68" w:author="Autor">
        <w:r w:rsidRPr="002256AE">
          <w:t>v</w:t>
        </w:r>
        <w:r w:rsidR="002E31F3" w:rsidRPr="002256AE">
          <w:t> </w:t>
        </w:r>
        <w:r w:rsidRPr="002256AE">
          <w:t>súvislosti</w:t>
        </w:r>
        <w:r w:rsidR="002E31F3" w:rsidRPr="002256AE">
          <w:t xml:space="preserve"> s</w:t>
        </w:r>
        <w:r w:rsidRPr="002256AE">
          <w:t xml:space="preserve"> </w:t>
        </w:r>
        <w:r w:rsidR="002E31F3" w:rsidRPr="002256AE">
          <w:t>Realizáciou</w:t>
        </w:r>
      </w:ins>
      <w:r w:rsidR="002E31F3" w:rsidRPr="002256AE">
        <w:t xml:space="preserve"> aktivít</w:t>
      </w:r>
      <w:r w:rsidRPr="002256AE">
        <w:t xml:space="preserve"> Projekt</w:t>
      </w:r>
      <w:r w:rsidR="002E31F3" w:rsidRPr="002256AE">
        <w:t>u</w:t>
      </w:r>
      <w:del w:id="69" w:author="Autor">
        <w:r>
          <w:delText xml:space="preserve"> v súvislosti s Projektom</w:delText>
        </w:r>
      </w:del>
      <w:r w:rsidRPr="002256AE">
        <w:t xml:space="preserve">,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w:t>
      </w:r>
      <w:r w:rsidRPr="00991A94">
        <w:t>výdavkov</w:t>
      </w:r>
      <w:ins w:id="70" w:author="Autor">
        <w:r w:rsidR="00991A94" w:rsidRPr="00991A94">
          <w:t xml:space="preserve">. </w:t>
        </w:r>
        <w:commentRangeStart w:id="71"/>
        <w:r w:rsidR="00991A94" w:rsidRPr="00991A94">
          <w:t>Za oprávnené výdavky sa považujú aj výdavky vykazované zjednodušeným spôsobo</w:t>
        </w:r>
        <w:r w:rsidR="00991A94" w:rsidRPr="00FB3443">
          <w:t>m vykazovania</w:t>
        </w:r>
        <w:r w:rsidR="00FB3443">
          <w:t>,</w:t>
        </w:r>
        <w:r w:rsidR="00991A94" w:rsidRPr="00FB3443">
          <w:t xml:space="preserve"> pri ktorých sa ich skutočný vznik nepreukazuje</w:t>
        </w:r>
        <w:commentRangeEnd w:id="71"/>
        <w:r w:rsidR="00991A94" w:rsidRPr="00991A94">
          <w:rPr>
            <w:rStyle w:val="Odkaznakomentr"/>
            <w:rFonts w:eastAsia="Times New Roman"/>
            <w:lang w:val="x-none" w:eastAsia="x-none"/>
          </w:rPr>
          <w:commentReference w:id="71"/>
        </w:r>
      </w:ins>
      <w:r w:rsidRPr="00991A94">
        <w:t>;</w:t>
      </w:r>
    </w:p>
    <w:p w14:paraId="06F974EF" w14:textId="76BD4905" w:rsidR="00EE0DF4" w:rsidRPr="002256AE" w:rsidRDefault="00083609">
      <w:pPr>
        <w:pStyle w:val="AODefHead"/>
        <w:spacing w:before="120" w:after="120" w:line="240" w:lineRule="auto"/>
        <w:ind w:left="426"/>
        <w:rPr>
          <w:sz w:val="24"/>
          <w:szCs w:val="24"/>
        </w:rPr>
      </w:pPr>
      <w:r w:rsidRPr="002256AE">
        <w:rPr>
          <w:b/>
          <w:sz w:val="24"/>
          <w:szCs w:val="24"/>
        </w:rPr>
        <w:t xml:space="preserve">Orgán auditu - </w:t>
      </w:r>
      <w:r w:rsidRPr="002256AE">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ins w:id="72" w:author="Autor">
        <w:r w:rsidR="002E31F3" w:rsidRPr="002256AE">
          <w:rPr>
            <w:sz w:val="24"/>
            <w:szCs w:val="24"/>
          </w:rPr>
          <w:t>, okrem orgánu auditu určeného vládou</w:t>
        </w:r>
      </w:ins>
      <w:r w:rsidRPr="002256AE">
        <w:rPr>
          <w:sz w:val="24"/>
          <w:szCs w:val="24"/>
        </w:rPr>
        <w:t>;</w:t>
      </w:r>
    </w:p>
    <w:p w14:paraId="2B07AF7F"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Orgán zapojený do riadenia, auditu a kontroly EŠIF vrátane finančného riadenia </w:t>
      </w:r>
      <w:r w:rsidRPr="002256AE">
        <w:rPr>
          <w:sz w:val="24"/>
          <w:szCs w:val="24"/>
        </w:rPr>
        <w:t xml:space="preserve">– je v súlade so všeobecným nariadením a Nariadeniami k jednotlivým EŠIF, príslušnými uzneseniami vlády SR, najmä: </w:t>
      </w:r>
    </w:p>
    <w:p w14:paraId="60E4573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Komisia, </w:t>
      </w:r>
    </w:p>
    <w:p w14:paraId="32F33FD6"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vláda SR, </w:t>
      </w:r>
    </w:p>
    <w:p w14:paraId="38E4C092"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CKO, </w:t>
      </w:r>
    </w:p>
    <w:p w14:paraId="3ABC73FC"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Certifikačný orgán, </w:t>
      </w:r>
    </w:p>
    <w:p w14:paraId="6ABA674E"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Monitorovací výbor, </w:t>
      </w:r>
    </w:p>
    <w:p w14:paraId="0C1A1699"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Orgán auditu a spolupracujúce orgány, </w:t>
      </w:r>
    </w:p>
    <w:p w14:paraId="5FE19757"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Orgán zabezpečujúci ochranu finančných záujmov EÚ,</w:t>
      </w:r>
    </w:p>
    <w:p w14:paraId="6C77C170"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Gestori horizontálnych princípov,</w:t>
      </w:r>
    </w:p>
    <w:p w14:paraId="4944E7E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Riadiaci orgán, </w:t>
      </w:r>
    </w:p>
    <w:p w14:paraId="7381CA28"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Sprostredkovateľský orgán; </w:t>
      </w:r>
    </w:p>
    <w:p w14:paraId="55354BAE" w14:textId="1C1FB6DE" w:rsidR="00EE0DF4" w:rsidRPr="002256AE" w:rsidRDefault="00083609">
      <w:pPr>
        <w:pStyle w:val="AODefPara"/>
        <w:spacing w:before="120" w:after="120" w:line="240" w:lineRule="auto"/>
        <w:ind w:left="426"/>
        <w:rPr>
          <w:sz w:val="24"/>
          <w:szCs w:val="24"/>
        </w:rPr>
      </w:pPr>
      <w:r w:rsidRPr="002256AE">
        <w:rPr>
          <w:b/>
          <w:sz w:val="24"/>
          <w:szCs w:val="24"/>
        </w:rPr>
        <w:t xml:space="preserve">Platba </w:t>
      </w:r>
      <w:r w:rsidRPr="002256AE">
        <w:rPr>
          <w:sz w:val="24"/>
          <w:szCs w:val="24"/>
        </w:rPr>
        <w:t>– finančný prevod</w:t>
      </w:r>
      <w:ins w:id="73" w:author="Autor">
        <w:r w:rsidRPr="002256AE">
          <w:rPr>
            <w:sz w:val="24"/>
            <w:szCs w:val="24"/>
          </w:rPr>
          <w:t xml:space="preserve"> </w:t>
        </w:r>
        <w:r w:rsidR="00627166" w:rsidRPr="002256AE">
          <w:rPr>
            <w:sz w:val="24"/>
            <w:szCs w:val="24"/>
          </w:rPr>
          <w:t>prostriedkov,</w:t>
        </w:r>
      </w:ins>
      <w:r w:rsidR="00627166" w:rsidRPr="002256AE">
        <w:rPr>
          <w:sz w:val="24"/>
          <w:szCs w:val="24"/>
        </w:rPr>
        <w:t xml:space="preserve"> </w:t>
      </w:r>
      <w:r w:rsidRPr="002256AE">
        <w:rPr>
          <w:sz w:val="24"/>
          <w:szCs w:val="24"/>
        </w:rPr>
        <w:t>príspevku alebo jeho časti;</w:t>
      </w:r>
    </w:p>
    <w:p w14:paraId="78A52275" w14:textId="77777777" w:rsidR="00EE0DF4" w:rsidRPr="002256AE" w:rsidRDefault="00083609">
      <w:pPr>
        <w:pStyle w:val="AODefHead"/>
        <w:spacing w:before="120" w:after="120" w:line="240" w:lineRule="auto"/>
        <w:ind w:left="426"/>
        <w:rPr>
          <w:sz w:val="24"/>
          <w:szCs w:val="24"/>
        </w:rPr>
      </w:pPr>
      <w:commentRangeStart w:id="74"/>
      <w:commentRangeStart w:id="75"/>
      <w:r w:rsidRPr="002256AE">
        <w:rPr>
          <w:b/>
          <w:sz w:val="24"/>
          <w:szCs w:val="24"/>
        </w:rPr>
        <w:t xml:space="preserve">Podstatná zmena Projektu - </w:t>
      </w:r>
      <w:r w:rsidRPr="002256AE">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227D0F2" w14:textId="2DF4A182" w:rsidR="00EE0DF4" w:rsidRPr="002256AE" w:rsidRDefault="00083609">
      <w:pPr>
        <w:pStyle w:val="AODefHead"/>
        <w:spacing w:before="120" w:after="120" w:line="240" w:lineRule="auto"/>
        <w:ind w:left="426"/>
        <w:rPr>
          <w:sz w:val="24"/>
          <w:szCs w:val="24"/>
        </w:rPr>
      </w:pPr>
      <w:r w:rsidRPr="002256AE">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w:t>
      </w:r>
      <w:r w:rsidRPr="002256AE">
        <w:rPr>
          <w:sz w:val="24"/>
          <w:szCs w:val="24"/>
        </w:rPr>
        <w:lastRenderedPageBreak/>
        <w:t xml:space="preserve">ak sa v rámci Projektu poskytuje pomoc, dôjde v Projekte alebo v súvislosti </w:t>
      </w:r>
      <w:del w:id="76" w:author="Autor">
        <w:r>
          <w:rPr>
            <w:sz w:val="24"/>
            <w:szCs w:val="24"/>
          </w:rPr>
          <w:delText xml:space="preserve">             </w:delText>
        </w:r>
      </w:del>
      <w:r w:rsidRPr="002256AE">
        <w:rPr>
          <w:sz w:val="24"/>
          <w:szCs w:val="24"/>
        </w:rPr>
        <w:t xml:space="preserve">s ním k niektorej z nasledujúcich skutočností: </w:t>
      </w:r>
    </w:p>
    <w:p w14:paraId="7C87CA39"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skončeniu alebo premiestneniu výrobnej činnosti mimo oblasti programu, </w:t>
      </w:r>
    </w:p>
    <w:p w14:paraId="0065E5B8"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zmene vlastníctva položky infraštruktúry, ktorá poskytuje Prijímateľovi alebo tretej osobe neoprávnené zvýhodnenie, bez ohľadu na to, či ide o súkromnoprávny-subjekt alebo orgán verejnej moci, </w:t>
      </w:r>
    </w:p>
    <w:p w14:paraId="602A84CE"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podstatnej zmene Projektu, ktorá ovplyvňuje povahu alebo ciele Projektu alebo podmienky jeho realizácie, v porovnaní so stavom, v akom bol Projekt schválený; </w:t>
      </w:r>
    </w:p>
    <w:commentRangeEnd w:id="74"/>
    <w:commentRangeEnd w:id="75"/>
    <w:p w14:paraId="5A35BF2F" w14:textId="1CE4D30B" w:rsidR="00EE0DF4" w:rsidRPr="002256AE" w:rsidRDefault="00083609">
      <w:pPr>
        <w:spacing w:before="120" w:after="120"/>
        <w:ind w:left="426"/>
        <w:jc w:val="both"/>
      </w:pPr>
      <w:r>
        <w:rPr>
          <w:rStyle w:val="Odkaznakomentr"/>
          <w:sz w:val="24"/>
        </w:rPr>
        <w:commentReference w:id="74"/>
      </w:r>
      <w:r w:rsidRPr="002256AE">
        <w:rPr>
          <w:rStyle w:val="Odkaznakomentr"/>
          <w:sz w:val="24"/>
        </w:rPr>
        <w:commentReference w:id="75"/>
      </w:r>
      <w:commentRangeStart w:id="77"/>
      <w:r w:rsidRPr="002256AE">
        <w:rPr>
          <w:b/>
          <w:bCs/>
        </w:rPr>
        <w:t>Podstatná zmena podmienok pre projekty generujúce príjem</w:t>
      </w:r>
      <w:r w:rsidRPr="002256AE">
        <w:rPr>
          <w:bCs/>
        </w:rPr>
        <w:t xml:space="preserve"> – predstavuje zmenu, v údajoch zadávaných do Finančnej analýzy, ktorá spôsobí zmenu (pokles) Miery finančnej medzery o </w:t>
      </w:r>
      <w:commentRangeStart w:id="78"/>
      <w:r w:rsidRPr="002256AE">
        <w:rPr>
          <w:bCs/>
        </w:rPr>
        <w:t>10</w:t>
      </w:r>
      <w:commentRangeEnd w:id="78"/>
      <w:r w:rsidRPr="002256AE">
        <w:rPr>
          <w:rStyle w:val="Odkaznakomentr"/>
          <w:sz w:val="24"/>
        </w:rPr>
        <w:commentReference w:id="78"/>
      </w:r>
      <w:r w:rsidRPr="002256AE">
        <w:rPr>
          <w:bCs/>
        </w:rPr>
        <w:t>% a viac oproti plánovanej hodnote Miery finančnej medzery;</w:t>
      </w:r>
      <w:commentRangeEnd w:id="77"/>
      <w:r w:rsidRPr="002256AE">
        <w:rPr>
          <w:rStyle w:val="Odkaznakomentr"/>
          <w:sz w:val="24"/>
          <w:lang w:val="x-none" w:eastAsia="x-none"/>
        </w:rPr>
        <w:commentReference w:id="77"/>
      </w:r>
    </w:p>
    <w:p w14:paraId="5AF448F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Pracovný deň </w:t>
      </w:r>
      <w:r w:rsidRPr="002256AE">
        <w:rPr>
          <w:sz w:val="24"/>
          <w:szCs w:val="24"/>
        </w:rPr>
        <w:t xml:space="preserve">- deň, ktorým nie je sobota, nedeľa alebo deň pracovného pokoja </w:t>
      </w:r>
      <w:r w:rsidRPr="002256AE">
        <w:rPr>
          <w:bCs/>
          <w:sz w:val="24"/>
          <w:szCs w:val="24"/>
        </w:rPr>
        <w:t>v zmysle zákona č. 241/1993 Z. z. o štátnych sviatkoch, dňoch pracovného pokoja a pamätných dňoch v znení neskorších predpisov</w:t>
      </w:r>
      <w:r w:rsidRPr="002256AE">
        <w:rPr>
          <w:sz w:val="24"/>
          <w:szCs w:val="24"/>
        </w:rPr>
        <w:t>;</w:t>
      </w:r>
    </w:p>
    <w:p w14:paraId="689FEBDE" w14:textId="77777777" w:rsidR="00EE0DF4" w:rsidRPr="002256AE" w:rsidRDefault="00083609">
      <w:pPr>
        <w:tabs>
          <w:tab w:val="left" w:pos="7740"/>
        </w:tabs>
        <w:spacing w:before="120" w:after="120"/>
        <w:ind w:left="426"/>
        <w:jc w:val="both"/>
        <w:rPr>
          <w:b/>
        </w:rPr>
      </w:pPr>
      <w:r w:rsidRPr="002256AE">
        <w:rPr>
          <w:b/>
        </w:rPr>
        <w:t xml:space="preserve">Právny dokument, z ktorého pre Prijímateľa vyplývajú práva a povinnosti alebo ich zmena </w:t>
      </w:r>
      <w:r w:rsidRPr="002256AE">
        <w:t>alebo tiež</w:t>
      </w:r>
      <w:r w:rsidRPr="002256AE">
        <w:rPr>
          <w:b/>
        </w:rPr>
        <w:t xml:space="preserve"> Právny dokument </w:t>
      </w:r>
      <w:r w:rsidRPr="002256AE">
        <w:t>-</w:t>
      </w:r>
      <w:r w:rsidRPr="002256AE">
        <w:rPr>
          <w:b/>
        </w:rPr>
        <w:t xml:space="preserve"> </w:t>
      </w:r>
      <w:r w:rsidRPr="002256AE">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77777777" w:rsidR="00EE0DF4" w:rsidRPr="002256AE" w:rsidRDefault="00083609">
      <w:pPr>
        <w:spacing w:before="120" w:after="120"/>
        <w:ind w:left="426"/>
        <w:jc w:val="both"/>
      </w:pPr>
      <w:r w:rsidRPr="002256AE">
        <w:rPr>
          <w:b/>
        </w:rPr>
        <w:t>Právne predpisy alebo právne akty EÚ</w:t>
      </w:r>
      <w:r w:rsidRPr="002256AE">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Pr="002256AE" w:rsidRDefault="00083609">
      <w:pPr>
        <w:spacing w:before="120" w:after="120"/>
        <w:ind w:left="426"/>
        <w:jc w:val="both"/>
      </w:pPr>
      <w:r w:rsidRPr="002256AE">
        <w:rPr>
          <w:b/>
        </w:rPr>
        <w:t xml:space="preserve">Právne predpisy SR </w:t>
      </w:r>
      <w:r w:rsidRPr="002256AE">
        <w:t>– všeobecne záväzné právne predpisy Slovenskej republiky;</w:t>
      </w:r>
    </w:p>
    <w:p w14:paraId="7C0E2ADB" w14:textId="77777777" w:rsidR="008E04DE" w:rsidRPr="002256AE" w:rsidRDefault="008E04DE" w:rsidP="008E04DE">
      <w:pPr>
        <w:spacing w:before="120" w:after="120"/>
        <w:ind w:left="426"/>
        <w:jc w:val="both"/>
        <w:rPr>
          <w:ins w:id="79" w:author="Autor"/>
        </w:rPr>
      </w:pPr>
      <w:ins w:id="80" w:author="Autor">
        <w:r>
          <w:rPr>
            <w:b/>
          </w:rPr>
          <w:t xml:space="preserve">Prebiehajúce skúmanie – </w:t>
        </w:r>
        <w: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z dôvodu vzniku pochybností o správnosti, oprávnenosti a zákonnosti výdavkov. </w:t>
        </w:r>
      </w:ins>
    </w:p>
    <w:p w14:paraId="69BDF1E7" w14:textId="77777777" w:rsidR="009F6F5F" w:rsidRPr="002256AE" w:rsidRDefault="009F6F5F">
      <w:pPr>
        <w:spacing w:before="120" w:after="120"/>
        <w:ind w:left="426"/>
        <w:jc w:val="both"/>
      </w:pPr>
      <w:r w:rsidRPr="002256AE">
        <w:rPr>
          <w:b/>
        </w:rPr>
        <w:t>Preddavková platba</w:t>
      </w:r>
      <w:r w:rsidRPr="002256AE">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7777777" w:rsidR="00EE0DF4" w:rsidRPr="002256AE" w:rsidRDefault="00083609">
      <w:pPr>
        <w:spacing w:before="120" w:after="120"/>
        <w:ind w:left="426"/>
        <w:jc w:val="both"/>
      </w:pPr>
      <w:r w:rsidRPr="002256AE">
        <w:rPr>
          <w:b/>
        </w:rPr>
        <w:t>Predmet Projektu</w:t>
      </w:r>
      <w:r w:rsidRPr="002256AE">
        <w:t xml:space="preserve"> – 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sidRPr="002256AE">
        <w:rPr>
          <w:bCs/>
        </w:rPr>
        <w:t>; môže ísť napríklad o stavbu, zariadenie, dokumentáciu, inú vec, majetkovú hodnotu alebo právo, pričom jeden Projekt môže zahŕňať aj viacero Predmetov Projektu;</w:t>
      </w:r>
    </w:p>
    <w:p w14:paraId="17D0B043" w14:textId="77777777" w:rsidR="00EE0DF4" w:rsidRPr="002256AE" w:rsidRDefault="00083609">
      <w:pPr>
        <w:widowControl w:val="0"/>
        <w:autoSpaceDE w:val="0"/>
        <w:autoSpaceDN w:val="0"/>
        <w:adjustRightInd w:val="0"/>
        <w:spacing w:before="120" w:after="120"/>
        <w:ind w:left="426"/>
        <w:jc w:val="both"/>
      </w:pPr>
      <w:r w:rsidRPr="002256AE">
        <w:rPr>
          <w:b/>
        </w:rPr>
        <w:t>Prioritná os</w:t>
      </w:r>
      <w:r w:rsidRPr="002256AE">
        <w:t xml:space="preserve"> -  jedna z priorít stratégie v OP, ktorá sa skladá zo skupiny navzájom </w:t>
      </w:r>
      <w:r w:rsidRPr="002256AE">
        <w:lastRenderedPageBreak/>
        <w:t>súvisiacich operácií (aktivít) s konkrétnymi, merateľnými cieľmi. V prípade Európskeho námorného a rybárskeho fondu sa pod prioritnou osou rozumie Priorita Únie;</w:t>
      </w:r>
    </w:p>
    <w:p w14:paraId="3C06BE86" w14:textId="77777777" w:rsidR="00EE0DF4" w:rsidRPr="002256AE" w:rsidRDefault="00083609">
      <w:pPr>
        <w:pStyle w:val="Default"/>
        <w:spacing w:before="120" w:after="120"/>
        <w:ind w:left="426"/>
        <w:jc w:val="both"/>
        <w:rPr>
          <w:rFonts w:ascii="Times New Roman" w:hAnsi="Times New Roman" w:cs="Times New Roman"/>
        </w:rPr>
      </w:pPr>
      <w:r w:rsidRPr="002256AE">
        <w:rPr>
          <w:rFonts w:ascii="Times New Roman" w:hAnsi="Times New Roman" w:cs="Times New Roman"/>
          <w:b/>
        </w:rPr>
        <w:t xml:space="preserve">Príručka pre Prijímateľa </w:t>
      </w:r>
      <w:r w:rsidRPr="002256AE">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69C7FFC1" w14:textId="1DD669CD" w:rsidR="00EE0DF4" w:rsidRPr="002256AE" w:rsidRDefault="00083609">
      <w:pPr>
        <w:pStyle w:val="AODefPara"/>
        <w:numPr>
          <w:ilvl w:val="0"/>
          <w:numId w:val="0"/>
        </w:numPr>
        <w:spacing w:before="120" w:after="120" w:line="240" w:lineRule="auto"/>
        <w:ind w:left="426"/>
        <w:rPr>
          <w:bCs/>
          <w:sz w:val="24"/>
          <w:szCs w:val="24"/>
        </w:rPr>
      </w:pPr>
      <w:commentRangeStart w:id="81"/>
      <w:r w:rsidRPr="002256AE">
        <w:rPr>
          <w:rFonts w:eastAsia="Times New Roman"/>
          <w:b/>
          <w:bCs/>
          <w:sz w:val="24"/>
          <w:szCs w:val="24"/>
        </w:rPr>
        <w:t xml:space="preserve">Projekt generujúci </w:t>
      </w:r>
      <w:del w:id="82" w:author="Autor">
        <w:r>
          <w:rPr>
            <w:rFonts w:eastAsia="Times New Roman"/>
            <w:b/>
            <w:bCs/>
            <w:sz w:val="24"/>
            <w:szCs w:val="24"/>
          </w:rPr>
          <w:delText>príjmy</w:delText>
        </w:r>
      </w:del>
      <w:ins w:id="83" w:author="Autor">
        <w:r w:rsidRPr="002256AE">
          <w:rPr>
            <w:rFonts w:eastAsia="Times New Roman"/>
            <w:b/>
            <w:bCs/>
            <w:sz w:val="24"/>
            <w:szCs w:val="24"/>
          </w:rPr>
          <w:t>príj</w:t>
        </w:r>
        <w:r w:rsidR="002E5BEB" w:rsidRPr="002256AE">
          <w:rPr>
            <w:rFonts w:eastAsia="Times New Roman"/>
            <w:b/>
            <w:bCs/>
            <w:sz w:val="24"/>
            <w:szCs w:val="24"/>
          </w:rPr>
          <w:t>em</w:t>
        </w:r>
      </w:ins>
      <w:r w:rsidRPr="002256AE">
        <w:rPr>
          <w:rFonts w:eastAsia="Times New Roman"/>
          <w:b/>
          <w:bCs/>
          <w:sz w:val="24"/>
          <w:szCs w:val="24"/>
        </w:rPr>
        <w:t xml:space="preserve"> </w:t>
      </w:r>
      <w:commentRangeEnd w:id="81"/>
      <w:r w:rsidRPr="002256AE">
        <w:rPr>
          <w:rStyle w:val="Odkaznakomentr"/>
          <w:sz w:val="24"/>
          <w:szCs w:val="24"/>
          <w:lang w:val="x-none" w:eastAsia="x-none"/>
        </w:rPr>
        <w:commentReference w:id="81"/>
      </w:r>
      <w:r w:rsidRPr="002256AE">
        <w:rPr>
          <w:rFonts w:eastAsia="Times New Roman"/>
          <w:bCs/>
          <w:sz w:val="24"/>
          <w:szCs w:val="24"/>
        </w:rPr>
        <w:t>– v zmysle</w:t>
      </w:r>
      <w:r w:rsidRPr="002256AE">
        <w:rPr>
          <w:rFonts w:eastAsia="Times New Roman"/>
          <w:b/>
          <w:bCs/>
          <w:sz w:val="24"/>
          <w:szCs w:val="24"/>
        </w:rPr>
        <w:t xml:space="preserve"> </w:t>
      </w:r>
      <w:r w:rsidRPr="002256AE">
        <w:rPr>
          <w:bCs/>
          <w:sz w:val="24"/>
          <w:szCs w:val="24"/>
        </w:rPr>
        <w:t>čl. 61 ods. 1 všeobecného nariadenia</w:t>
      </w:r>
      <w:r w:rsidRPr="002256AE">
        <w:rPr>
          <w:rFonts w:eastAsia="Times New Roman"/>
          <w:bCs/>
          <w:sz w:val="24"/>
          <w:szCs w:val="24"/>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256AE">
        <w:rPr>
          <w:bCs/>
          <w:sz w:val="24"/>
          <w:szCs w:val="24"/>
        </w:rPr>
        <w:t>čl. 61 všeobecného nariadenia sa tieto projekty delia na projekty, kde:</w:t>
      </w:r>
    </w:p>
    <w:p w14:paraId="38AB9097" w14:textId="2B931452" w:rsidR="00EE0DF4" w:rsidRPr="002256AE" w:rsidRDefault="00083609">
      <w:pPr>
        <w:numPr>
          <w:ilvl w:val="2"/>
          <w:numId w:val="18"/>
        </w:numPr>
        <w:tabs>
          <w:tab w:val="clear" w:pos="2973"/>
        </w:tabs>
        <w:spacing w:before="120" w:after="120"/>
        <w:ind w:left="709" w:hanging="283"/>
        <w:jc w:val="both"/>
      </w:pPr>
      <w:r w:rsidRPr="002256AE">
        <w:rPr>
          <w:b/>
        </w:rPr>
        <w:t>je</w:t>
      </w:r>
      <w:r w:rsidRPr="002256AE">
        <w:t xml:space="preserve"> možné dopredu objektívne odhadnúť príjem</w:t>
      </w:r>
      <w:r w:rsidRPr="002256AE">
        <w:rPr>
          <w:bCs/>
        </w:rPr>
        <w:t xml:space="preserve"> čl. 61 ods. 3 Nariadenia Rady 1303/2013.  V takom prípade p</w:t>
      </w:r>
      <w:r w:rsidRPr="002256AE">
        <w:t xml:space="preserve">rojekty </w:t>
      </w:r>
      <w:r w:rsidRPr="002256AE">
        <w:rPr>
          <w:b/>
        </w:rPr>
        <w:t>majú</w:t>
      </w:r>
      <w:r w:rsidRPr="002256AE">
        <w:t xml:space="preserve"> spracovanú Finančnú analýzu</w:t>
      </w:r>
      <w:del w:id="84" w:author="Autor">
        <w:r>
          <w:delText xml:space="preserve">. Počas </w:delText>
        </w:r>
      </w:del>
      <w:ins w:id="85" w:author="Autor">
        <w:r w:rsidR="00342414" w:rsidRPr="002256AE">
          <w:t xml:space="preserve"> pre referenčné obdobie, ktorým je obdobie </w:t>
        </w:r>
      </w:ins>
      <w:r w:rsidR="00342414" w:rsidRPr="002256AE">
        <w:t xml:space="preserve">Realizácie </w:t>
      </w:r>
      <w:del w:id="86" w:author="Autor">
        <w:r>
          <w:delText>Projektu</w:delText>
        </w:r>
      </w:del>
      <w:ins w:id="87" w:author="Autor">
        <w:r w:rsidR="00342414" w:rsidRPr="002256AE">
          <w:t>projektu</w:t>
        </w:r>
      </w:ins>
      <w:r w:rsidR="00342414" w:rsidRPr="002256AE">
        <w:t xml:space="preserve"> ako aj </w:t>
      </w:r>
      <w:del w:id="88" w:author="Autor">
        <w:r>
          <w:delText>počas doby</w:delText>
        </w:r>
      </w:del>
      <w:ins w:id="89" w:author="Autor">
        <w:r w:rsidR="00342414" w:rsidRPr="002256AE">
          <w:t>obdobie</w:t>
        </w:r>
      </w:ins>
      <w:r w:rsidR="00342414" w:rsidRPr="002256AE">
        <w:t xml:space="preserve"> Udržateľnosti </w:t>
      </w:r>
      <w:del w:id="90" w:author="Autor">
        <w:r>
          <w:delText>sa</w:delText>
        </w:r>
      </w:del>
      <w:ins w:id="91" w:author="Autor">
        <w:r w:rsidR="00342414" w:rsidRPr="002256AE">
          <w:t>Projektu</w:t>
        </w:r>
        <w:r w:rsidRPr="002256AE">
          <w:t xml:space="preserve">. Počas </w:t>
        </w:r>
        <w:r w:rsidR="00342414" w:rsidRPr="002256AE">
          <w:t>referenčného obdobia sa v rámci monitorovacích správ</w:t>
        </w:r>
      </w:ins>
      <w:r w:rsidRPr="002256AE">
        <w:t xml:space="preserve"> sleduje, či nedochádza k zmenám v údajoch použitých pri výpočte Finančnej analýzy. </w:t>
      </w:r>
      <w:del w:id="92" w:author="Autor">
        <w:r>
          <w:delText xml:space="preserve">Podstatná zmena podmienok pre </w:delText>
        </w:r>
      </w:del>
      <w:ins w:id="93" w:author="Autor">
        <w:r w:rsidR="00342414" w:rsidRPr="002256AE">
          <w:t xml:space="preserve">Pre tieto </w:t>
        </w:r>
      </w:ins>
      <w:r w:rsidRPr="002256AE">
        <w:t>projekty generujúce príjem</w:t>
      </w:r>
      <w:r w:rsidR="00342414" w:rsidRPr="002256AE">
        <w:t xml:space="preserve"> </w:t>
      </w:r>
      <w:del w:id="94" w:author="Autor">
        <w:r>
          <w:delText>má za následok rekalkuláciu</w:delText>
        </w:r>
      </w:del>
      <w:ins w:id="95" w:author="Autor">
        <w:r w:rsidR="00342414" w:rsidRPr="002256AE">
          <w:t>Prijímateľ</w:t>
        </w:r>
        <w:r w:rsidRPr="002256AE">
          <w:t xml:space="preserve"> </w:t>
        </w:r>
        <w:r w:rsidR="00342414" w:rsidRPr="002256AE">
          <w:t>p</w:t>
        </w:r>
        <w:r w:rsidR="00183ADA" w:rsidRPr="002256AE">
          <w:t>r</w:t>
        </w:r>
        <w:r w:rsidR="00342414" w:rsidRPr="002256AE">
          <w:t xml:space="preserve">edkladá aktualizovanú Finančnú analýzu s rekalkuláciou </w:t>
        </w:r>
        <w:r w:rsidRPr="002256AE">
          <w:t>Finančnej medzery</w:t>
        </w:r>
        <w:r w:rsidR="00342414" w:rsidRPr="002256AE">
          <w:t xml:space="preserve"> spolu s Následnou monitorovacou správou s príznakom „záverečná“</w:t>
        </w:r>
        <w:r w:rsidRPr="002256AE">
          <w:t xml:space="preserve">. </w:t>
        </w:r>
        <w:r w:rsidR="00342414" w:rsidRPr="002256AE">
          <w:t>Rozdiel zistený z aktualizovanej</w:t>
        </w:r>
      </w:ins>
      <w:r w:rsidR="00342414" w:rsidRPr="002256AE">
        <w:t xml:space="preserve"> </w:t>
      </w:r>
      <w:r w:rsidR="001D0108" w:rsidRPr="002256AE">
        <w:t>F</w:t>
      </w:r>
      <w:r w:rsidR="00342414" w:rsidRPr="002256AE">
        <w:t>inančnej analýzy</w:t>
      </w:r>
      <w:del w:id="96" w:author="Autor">
        <w:r>
          <w:delText xml:space="preserve"> a Finančnej medzery. Takto vyčíslené rozdiely</w:delText>
        </w:r>
      </w:del>
      <w:r w:rsidRPr="002256AE">
        <w:t xml:space="preserve"> je Prijímateľ povinný vrátiť v súlade s postupmi uvedenými v článku 16 VP, alebo </w:t>
      </w:r>
    </w:p>
    <w:p w14:paraId="469661A9" w14:textId="3547EFBB" w:rsidR="00D278B9" w:rsidRPr="002256AE" w:rsidRDefault="00083609" w:rsidP="00D278B9">
      <w:pPr>
        <w:numPr>
          <w:ilvl w:val="2"/>
          <w:numId w:val="18"/>
        </w:numPr>
        <w:tabs>
          <w:tab w:val="clear" w:pos="2973"/>
        </w:tabs>
        <w:spacing w:before="120" w:after="120"/>
        <w:ind w:left="709" w:hanging="283"/>
        <w:jc w:val="both"/>
      </w:pPr>
      <w:r w:rsidRPr="002256AE">
        <w:rPr>
          <w:b/>
        </w:rPr>
        <w:t>nie je</w:t>
      </w:r>
      <w:r w:rsidRPr="002256AE">
        <w:t xml:space="preserve"> možné dopredu objektívne odhadnúť príjem</w:t>
      </w:r>
      <w:r w:rsidRPr="002256AE">
        <w:rPr>
          <w:bCs/>
        </w:rPr>
        <w:t xml:space="preserve"> čl. 61 ods. 6 všeobecného nariadenia. V takom prípade p</w:t>
      </w:r>
      <w:r w:rsidRPr="002256AE">
        <w:t xml:space="preserve">rojekty </w:t>
      </w:r>
      <w:r w:rsidRPr="002256AE">
        <w:rPr>
          <w:b/>
        </w:rPr>
        <w:t>nemajú</w:t>
      </w:r>
      <w:r w:rsidRPr="002256AE">
        <w:t xml:space="preserve"> spracovanú Finančnú analýzu</w:t>
      </w:r>
      <w:del w:id="97" w:author="Autor">
        <w:r>
          <w:delText>. Počas</w:delText>
        </w:r>
      </w:del>
      <w:ins w:id="98" w:author="Autor">
        <w:r w:rsidR="001D0108" w:rsidRPr="002256AE">
          <w:t xml:space="preserve">, avšak počas referenčného obdobia, ktorým je pre tieto Projekty generujúce príjmy obdobie </w:t>
        </w:r>
      </w:ins>
      <w:r w:rsidRPr="002256AE">
        <w:t xml:space="preserve"> Realizácie Projektu ako aj </w:t>
      </w:r>
      <w:del w:id="99" w:author="Autor">
        <w:r>
          <w:delText>počas</w:delText>
        </w:r>
      </w:del>
      <w:ins w:id="100" w:author="Autor">
        <w:r w:rsidR="001D0108" w:rsidRPr="002256AE">
          <w:t>obdobie</w:t>
        </w:r>
      </w:ins>
      <w:r w:rsidRPr="002256AE">
        <w:t xml:space="preserve"> 3 ročnej doby monitorovania po Finančnom ukončení Projektu</w:t>
      </w:r>
      <w:ins w:id="101" w:author="Autor">
        <w:r w:rsidR="001D0108" w:rsidRPr="002256AE">
          <w:t>,</w:t>
        </w:r>
      </w:ins>
      <w:r w:rsidRPr="002256AE">
        <w:t xml:space="preserve"> sa sleduje, aké Čisté príjmy projekt dosahuje. </w:t>
      </w:r>
      <w:del w:id="102" w:author="Autor">
        <w:r>
          <w:delText>Tieto Čisté príjmy</w:delText>
        </w:r>
      </w:del>
      <w:ins w:id="103" w:author="Autor">
        <w:r w:rsidR="001D0108" w:rsidRPr="002256AE">
          <w:t>Pre tieto Projekty generujúce príjem Prijímateľa vypracúva Finančnú analýzu s kalkuláciou Čistých príjmov, ktorú predkladá spolu s treťou Následnou monitorovacou správou. V prípade zistenia Čistých príjmov</w:t>
        </w:r>
      </w:ins>
      <w:r w:rsidR="001D0108" w:rsidRPr="002256AE">
        <w:t xml:space="preserve"> </w:t>
      </w:r>
      <w:r w:rsidRPr="002256AE">
        <w:t>je prijímateľ povinný vrátiť Poskytovateľovi</w:t>
      </w:r>
      <w:ins w:id="104" w:author="Autor">
        <w:r w:rsidR="001D0108" w:rsidRPr="002256AE">
          <w:t xml:space="preserve"> tieto</w:t>
        </w:r>
        <w:r w:rsidRPr="002256AE">
          <w:t xml:space="preserve"> </w:t>
        </w:r>
        <w:r w:rsidR="00EC1E39" w:rsidRPr="002256AE">
          <w:t>Čisté príjmy</w:t>
        </w:r>
      </w:ins>
      <w:r w:rsidR="00EC1E39" w:rsidRPr="002256AE">
        <w:t xml:space="preserve"> </w:t>
      </w:r>
      <w:r w:rsidRPr="002256AE">
        <w:t xml:space="preserve">podľa postupu uvedeného v článku 16 VP. Po uplynutí 3 ročnej doby monitorovania po Finančnom ukončení Projektu nie je dotknutá povinnosť Prijímateľa predkladať </w:t>
      </w:r>
      <w:ins w:id="105" w:author="Autor">
        <w:r w:rsidR="00EC1E39" w:rsidRPr="002256AE">
          <w:t xml:space="preserve">Následné </w:t>
        </w:r>
      </w:ins>
      <w:r w:rsidRPr="002256AE">
        <w:t>monitorovacie správy až do ukončenia obdobia Udržateľnosti Projektu;</w:t>
      </w:r>
    </w:p>
    <w:p w14:paraId="4C658CC4" w14:textId="6B6D5295" w:rsidR="00D278B9" w:rsidRPr="002256AE" w:rsidRDefault="002E5BEB" w:rsidP="00D278B9">
      <w:pPr>
        <w:pStyle w:val="AODefPara"/>
        <w:numPr>
          <w:ilvl w:val="0"/>
          <w:numId w:val="0"/>
        </w:numPr>
        <w:spacing w:before="120" w:line="264" w:lineRule="auto"/>
        <w:ind w:left="426"/>
        <w:rPr>
          <w:ins w:id="106" w:author="Autor"/>
          <w:sz w:val="24"/>
          <w:szCs w:val="24"/>
        </w:rPr>
      </w:pPr>
      <w:ins w:id="107" w:author="Autor">
        <w:r w:rsidRPr="002256AE">
          <w:rPr>
            <w:rFonts w:eastAsia="Times New Roman"/>
            <w:bCs/>
            <w:sz w:val="24"/>
            <w:szCs w:val="24"/>
          </w:rPr>
          <w:t>Projekty generujúce príjem</w:t>
        </w:r>
        <w:r w:rsidR="00D278B9" w:rsidRPr="002256AE">
          <w:rPr>
            <w:rFonts w:eastAsia="Times New Roman"/>
            <w:bCs/>
            <w:sz w:val="24"/>
            <w:szCs w:val="24"/>
          </w:rPr>
          <w:t> sú aj projekty podľa článku 65 odsek 8 všeobecného nariadenia</w:t>
        </w:r>
        <w:r w:rsidR="00D278B9" w:rsidRPr="002256AE">
          <w:rPr>
            <w:sz w:val="24"/>
            <w:szCs w:val="24"/>
          </w:rPr>
          <w:t xml:space="preserve"> </w:t>
        </w:r>
        <w:r w:rsidR="00D278B9" w:rsidRPr="002256AE">
          <w:rPr>
            <w:rFonts w:eastAsia="Times New Roman"/>
            <w:bCs/>
            <w:sz w:val="24"/>
            <w:szCs w:val="24"/>
          </w:rPr>
          <w:t xml:space="preserve">vytvárajúce Čisté príjmy počas Realizácie Projektu, ktorých Celkové oprávnené výdavky sú rovné alebo nižšie ako 1 000 000 EUR, </w:t>
        </w:r>
        <w:r w:rsidR="00D278B9" w:rsidRPr="002256AE">
          <w:rPr>
            <w:sz w:val="24"/>
            <w:szCs w:val="24"/>
          </w:rPr>
          <w:t>avšak vyššie ako 50 000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ins>
    </w:p>
    <w:p w14:paraId="1852579A" w14:textId="159606E2" w:rsidR="00D278B9" w:rsidRPr="002256AE" w:rsidRDefault="002E5BEB" w:rsidP="00D278B9">
      <w:pPr>
        <w:pStyle w:val="AODefPara"/>
        <w:numPr>
          <w:ilvl w:val="0"/>
          <w:numId w:val="0"/>
        </w:numPr>
        <w:spacing w:before="120" w:line="264" w:lineRule="auto"/>
        <w:ind w:left="426"/>
        <w:rPr>
          <w:ins w:id="108" w:author="Autor"/>
          <w:sz w:val="24"/>
          <w:szCs w:val="24"/>
        </w:rPr>
      </w:pPr>
      <w:ins w:id="109" w:author="Autor">
        <w:r w:rsidRPr="002256AE">
          <w:rPr>
            <w:sz w:val="24"/>
            <w:szCs w:val="24"/>
          </w:rPr>
          <w:t xml:space="preserve">Všade tam, kde sa v texte týchto VP </w:t>
        </w:r>
        <w:r w:rsidR="00D278B9" w:rsidRPr="002256AE">
          <w:rPr>
            <w:sz w:val="24"/>
            <w:szCs w:val="24"/>
          </w:rPr>
          <w:t>používa</w:t>
        </w:r>
        <w:r w:rsidRPr="002256AE">
          <w:rPr>
            <w:sz w:val="24"/>
            <w:szCs w:val="24"/>
          </w:rPr>
          <w:t xml:space="preserve"> pojem Projekt generujúci príjem</w:t>
        </w:r>
        <w:r w:rsidR="00D278B9" w:rsidRPr="002256AE">
          <w:rPr>
            <w:sz w:val="24"/>
            <w:szCs w:val="24"/>
          </w:rPr>
          <w:t>, tento pojem zahŕňa všetky typy vyššie uvedených Projektov, pokiaľ to zjavne neodporuje obsahu alebo účelu konkrétneho ustanovenia</w:t>
        </w:r>
      </w:ins>
    </w:p>
    <w:p w14:paraId="5272E89D" w14:textId="23C4A609"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Projektu - </w:t>
      </w:r>
      <w:r w:rsidRPr="002256AE">
        <w:rPr>
          <w:bCs/>
          <w:sz w:val="24"/>
          <w:szCs w:val="24"/>
        </w:rPr>
        <w:t>obdobie od Začatia realizácie hlavných aktivít Projektu</w:t>
      </w:r>
      <w:del w:id="110" w:author="Autor">
        <w:r>
          <w:rPr>
            <w:bCs/>
            <w:sz w:val="24"/>
            <w:szCs w:val="24"/>
          </w:rPr>
          <w:delText xml:space="preserve">                 </w:delText>
        </w:r>
      </w:del>
      <w:r w:rsidRPr="002256AE">
        <w:rPr>
          <w:bCs/>
          <w:sz w:val="24"/>
          <w:szCs w:val="24"/>
        </w:rPr>
        <w:t xml:space="preserve"> až po Finančné ukončenie Projektu;</w:t>
      </w:r>
    </w:p>
    <w:p w14:paraId="1D52A3A2"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aktivít Projektu – </w:t>
      </w:r>
      <w:r w:rsidRPr="002256AE">
        <w:rPr>
          <w:sz w:val="24"/>
          <w:szCs w:val="24"/>
        </w:rPr>
        <w:t xml:space="preserve"> </w:t>
      </w:r>
      <w:r w:rsidRPr="002256AE">
        <w:rPr>
          <w:bCs/>
          <w:sz w:val="24"/>
          <w:szCs w:val="24"/>
        </w:rPr>
        <w:t xml:space="preserve">realizácia všetkých hlavných ako aj podporných Aktivít projektu v súlade s VP; uvedená definícia sa používa vtedy, ak je potrebné vyjadriť vecnú stránku Realizácie aktivít Projektu </w:t>
      </w:r>
      <w:r w:rsidRPr="002256AE">
        <w:rPr>
          <w:bCs/>
          <w:sz w:val="24"/>
          <w:szCs w:val="24"/>
          <w:u w:val="single"/>
        </w:rPr>
        <w:t>bez ohľadu na časový faktor</w:t>
      </w:r>
      <w:r w:rsidRPr="002256AE">
        <w:rPr>
          <w:sz w:val="24"/>
          <w:szCs w:val="24"/>
        </w:rPr>
        <w:t>;</w:t>
      </w:r>
    </w:p>
    <w:p w14:paraId="065C341A" w14:textId="4A227D96" w:rsidR="00EE0DF4" w:rsidRPr="002256AE" w:rsidRDefault="00083609">
      <w:pPr>
        <w:pStyle w:val="AODefHead"/>
        <w:spacing w:before="120" w:after="120" w:line="240" w:lineRule="auto"/>
        <w:ind w:left="426"/>
        <w:rPr>
          <w:sz w:val="24"/>
          <w:szCs w:val="24"/>
        </w:rPr>
      </w:pPr>
      <w:r w:rsidRPr="002256AE">
        <w:rPr>
          <w:b/>
          <w:bCs/>
          <w:sz w:val="24"/>
          <w:szCs w:val="24"/>
        </w:rPr>
        <w:lastRenderedPageBreak/>
        <w:t xml:space="preserve">Realizácia hlavných aktivít Projektu </w:t>
      </w:r>
      <w:r w:rsidRPr="002256AE">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111"/>
      <w:r w:rsidRPr="002256AE">
        <w:rPr>
          <w:sz w:val="24"/>
          <w:szCs w:val="24"/>
        </w:rPr>
        <w:t>......................</w:t>
      </w:r>
      <w:commentRangeEnd w:id="111"/>
      <w:r w:rsidRPr="002256AE">
        <w:rPr>
          <w:rStyle w:val="Odkaznakomentr"/>
          <w:sz w:val="24"/>
          <w:szCs w:val="24"/>
        </w:rPr>
        <w:commentReference w:id="111"/>
      </w:r>
      <w:r w:rsidRPr="002256AE">
        <w:rPr>
          <w:sz w:val="24"/>
          <w:szCs w:val="24"/>
        </w:rPr>
        <w:t xml:space="preserve">, do Ukončenia realizácie hlavných aktivít Projektu. Maximálna doba Realizácie hlavných aktivít Projektu </w:t>
      </w:r>
      <w:r w:rsidRPr="002256AE">
        <w:rPr>
          <w:bCs/>
          <w:sz w:val="24"/>
          <w:szCs w:val="24"/>
        </w:rPr>
        <w:t xml:space="preserve">zodpovedá </w:t>
      </w:r>
      <w:r w:rsidRPr="002256AE">
        <w:rPr>
          <w:sz w:val="24"/>
          <w:szCs w:val="24"/>
        </w:rPr>
        <w:t xml:space="preserve">oprávnenému obdobiu stanovenému vo </w:t>
      </w:r>
      <w:commentRangeStart w:id="112"/>
      <w:r w:rsidRPr="002256AE">
        <w:rPr>
          <w:sz w:val="24"/>
          <w:szCs w:val="24"/>
        </w:rPr>
        <w:t>Vyzvaní</w:t>
      </w:r>
      <w:commentRangeEnd w:id="112"/>
      <w:r w:rsidRPr="002256AE">
        <w:rPr>
          <w:rStyle w:val="Odkaznakomentr"/>
          <w:sz w:val="24"/>
          <w:szCs w:val="24"/>
        </w:rPr>
        <w:commentReference w:id="112"/>
      </w:r>
      <w:r w:rsidRPr="002256AE">
        <w:rPr>
          <w:sz w:val="24"/>
          <w:szCs w:val="24"/>
        </w:rPr>
        <w:t xml:space="preserve">, v dôsledku čoho nesmie byť dlhšia ako do 31.12.2023; predĺženie konečného termínu na Ukončenie realizácie hlavných aktivít Projektu uvedených v rámci prílohy č. 2 Predmet podpory, je možné na základe žiadosti o zmenu, v súlade s podmienkami uvedenými </w:t>
      </w:r>
      <w:del w:id="113" w:author="Autor">
        <w:r>
          <w:rPr>
            <w:sz w:val="24"/>
            <w:szCs w:val="24"/>
          </w:rPr>
          <w:delText>v článku 6</w:delText>
        </w:r>
      </w:del>
      <w:ins w:id="114" w:author="Autor">
        <w:r w:rsidRPr="002256AE">
          <w:rPr>
            <w:sz w:val="24"/>
            <w:szCs w:val="24"/>
          </w:rPr>
          <w:t>v</w:t>
        </w:r>
        <w:r w:rsidR="00112682" w:rsidRPr="002256AE">
          <w:rPr>
            <w:sz w:val="24"/>
            <w:szCs w:val="24"/>
          </w:rPr>
          <w:t>o výroku</w:t>
        </w:r>
        <w:r w:rsidR="008E7A90">
          <w:rPr>
            <w:sz w:val="24"/>
            <w:szCs w:val="24"/>
          </w:rPr>
          <w:t xml:space="preserve"> </w:t>
        </w:r>
        <w:r w:rsidR="00112682" w:rsidRPr="002256AE">
          <w:rPr>
            <w:sz w:val="24"/>
            <w:szCs w:val="24"/>
          </w:rPr>
          <w:t>5</w:t>
        </w:r>
      </w:ins>
      <w:r w:rsidRPr="002256AE">
        <w:rPr>
          <w:sz w:val="24"/>
          <w:szCs w:val="24"/>
        </w:rPr>
        <w:t xml:space="preserve"> rozhodnutia o schválení žiadosti o NFP, pričom za žiadnych okolností nemožno dobu Realizácie hlavných aktivít Projektu predĺžiť nad rámec konečného termínu v zmysle Nariadenia 1303 stanoveného na 31.12.2023;</w:t>
      </w:r>
    </w:p>
    <w:p w14:paraId="1A479068" w14:textId="2838C6EC" w:rsidR="00EE0DF4" w:rsidRPr="002256AE" w:rsidRDefault="00083609">
      <w:pPr>
        <w:pStyle w:val="AODefHead"/>
        <w:spacing w:before="120" w:after="120" w:line="240" w:lineRule="auto"/>
        <w:ind w:left="426"/>
        <w:rPr>
          <w:sz w:val="24"/>
          <w:szCs w:val="24"/>
        </w:rPr>
      </w:pPr>
      <w:r w:rsidRPr="002256AE">
        <w:rPr>
          <w:b/>
          <w:sz w:val="24"/>
          <w:szCs w:val="24"/>
        </w:rPr>
        <w:t xml:space="preserve">Riadiaci orgán </w:t>
      </w:r>
      <w:r w:rsidRPr="002256AE">
        <w:rPr>
          <w:sz w:val="24"/>
          <w:szCs w:val="24"/>
        </w:rPr>
        <w:t xml:space="preserve">alebo </w:t>
      </w:r>
      <w:r w:rsidRPr="002256AE">
        <w:rPr>
          <w:b/>
          <w:sz w:val="24"/>
          <w:szCs w:val="24"/>
        </w:rPr>
        <w:t xml:space="preserve">RO – </w:t>
      </w:r>
      <w:r w:rsidRPr="002256AE">
        <w:rPr>
          <w:sz w:val="24"/>
          <w:szCs w:val="24"/>
        </w:rPr>
        <w:t>orgán</w:t>
      </w:r>
      <w:ins w:id="115" w:author="Autor">
        <w:r w:rsidR="00112682" w:rsidRPr="002256AE">
          <w:rPr>
            <w:sz w:val="24"/>
            <w:szCs w:val="24"/>
          </w:rPr>
          <w:t xml:space="preserve"> štátnej správy</w:t>
        </w:r>
      </w:ins>
      <w:r w:rsidRPr="002256AE">
        <w:rPr>
          <w:sz w:val="24"/>
          <w:szCs w:val="24"/>
        </w:rPr>
        <w:t xml:space="preserve">, ktorý je určený </w:t>
      </w:r>
      <w:ins w:id="116" w:author="Autor">
        <w:r w:rsidR="00F61C24">
          <w:rPr>
            <w:sz w:val="24"/>
            <w:szCs w:val="24"/>
          </w:rPr>
          <w:t xml:space="preserve">vládou Slovenskej republiky </w:t>
        </w:r>
      </w:ins>
      <w:r w:rsidRPr="002256AE">
        <w:rPr>
          <w:sz w:val="24"/>
          <w:szCs w:val="24"/>
        </w:rPr>
        <w:t>na realizáciu</w:t>
      </w:r>
      <w:r w:rsidR="00112682" w:rsidRPr="002256AE">
        <w:rPr>
          <w:sz w:val="24"/>
          <w:szCs w:val="24"/>
        </w:rPr>
        <w:t xml:space="preserve"> </w:t>
      </w:r>
      <w:ins w:id="117" w:author="Autor">
        <w:r w:rsidR="00112682" w:rsidRPr="002256AE">
          <w:rPr>
            <w:sz w:val="24"/>
            <w:szCs w:val="24"/>
          </w:rPr>
          <w:t>operačného</w:t>
        </w:r>
        <w:r w:rsidRPr="002256AE">
          <w:rPr>
            <w:sz w:val="24"/>
            <w:szCs w:val="24"/>
          </w:rPr>
          <w:t xml:space="preserve"> </w:t>
        </w:r>
      </w:ins>
      <w:r w:rsidRPr="002256AE">
        <w:rPr>
          <w:sz w:val="24"/>
          <w:szCs w:val="24"/>
        </w:rPr>
        <w:t>programu a zodpovedá za riadenie</w:t>
      </w:r>
      <w:ins w:id="118" w:author="Autor">
        <w:r w:rsidR="00B16E6B" w:rsidRPr="002256AE">
          <w:rPr>
            <w:sz w:val="24"/>
            <w:szCs w:val="24"/>
          </w:rPr>
          <w:t xml:space="preserve"> operačné</w:t>
        </w:r>
        <w:r w:rsidR="00112682" w:rsidRPr="002256AE">
          <w:rPr>
            <w:sz w:val="24"/>
            <w:szCs w:val="24"/>
          </w:rPr>
          <w:t>ho</w:t>
        </w:r>
      </w:ins>
      <w:r w:rsidRPr="002256AE">
        <w:rPr>
          <w:sz w:val="24"/>
          <w:szCs w:val="24"/>
        </w:rPr>
        <w:t xml:space="preserve"> programu v súlade so zásadou riadneho finančného hospodárenia podľa článku 125 všeobecného nariadenia</w:t>
      </w:r>
      <w:del w:id="119" w:author="Autor">
        <w:r>
          <w:rPr>
            <w:sz w:val="24"/>
            <w:szCs w:val="24"/>
          </w:rPr>
          <w:delText>;</w:delText>
        </w:r>
      </w:del>
      <w:ins w:id="120" w:author="Autor">
        <w:r w:rsidR="00112682" w:rsidRPr="002256AE">
          <w:rPr>
            <w:sz w:val="24"/>
            <w:szCs w:val="24"/>
          </w:rPr>
          <w:t>.</w:t>
        </w:r>
        <w:r w:rsidR="00A26360" w:rsidRPr="002256AE">
          <w:rPr>
            <w:sz w:val="24"/>
            <w:szCs w:val="24"/>
          </w:rPr>
          <w:t xml:space="preserve"> </w:t>
        </w:r>
        <w:r w:rsidR="00112682" w:rsidRPr="002256AE">
          <w:rPr>
            <w:sz w:val="24"/>
            <w:szCs w:val="24"/>
          </w:rPr>
          <w:t>Riadiaci orgán môže konať aj prostredníctvom Sprostredkovateľského orgánu. Celková zodpovednosť za riadenie operačných programov, ako aj za plnenie úloh vykonávaných sprost</w:t>
        </w:r>
        <w:r w:rsidR="00F3375E" w:rsidRPr="002256AE">
          <w:rPr>
            <w:sz w:val="24"/>
            <w:szCs w:val="24"/>
          </w:rPr>
          <w:t>redkovateľským orgánom zostáva R</w:t>
        </w:r>
        <w:r w:rsidR="00112682" w:rsidRPr="002256AE">
          <w:rPr>
            <w:sz w:val="24"/>
            <w:szCs w:val="24"/>
          </w:rPr>
          <w:t>iadiacemu orgánu</w:t>
        </w:r>
        <w:r w:rsidRPr="002256AE">
          <w:rPr>
            <w:sz w:val="24"/>
            <w:szCs w:val="24"/>
          </w:rPr>
          <w:t>;</w:t>
        </w:r>
      </w:ins>
      <w:r w:rsidRPr="002256AE">
        <w:rPr>
          <w:b/>
          <w:bCs/>
          <w:sz w:val="24"/>
          <w:szCs w:val="24"/>
        </w:rPr>
        <w:t xml:space="preserve"> </w:t>
      </w:r>
    </w:p>
    <w:p w14:paraId="467B99C8"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Riadne – </w:t>
      </w:r>
      <w:r w:rsidRPr="002256AE">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226A7037" w:rsidR="00EE0DF4" w:rsidRPr="005B6605" w:rsidRDefault="00083609">
      <w:pPr>
        <w:pStyle w:val="AODefHead"/>
        <w:spacing w:before="120" w:after="120" w:line="240" w:lineRule="auto"/>
        <w:ind w:left="426"/>
        <w:rPr>
          <w:sz w:val="24"/>
          <w:szCs w:val="24"/>
        </w:rPr>
      </w:pPr>
      <w:r w:rsidRPr="009A35A1">
        <w:rPr>
          <w:b/>
          <w:bCs/>
          <w:sz w:val="24"/>
          <w:szCs w:val="24"/>
        </w:rPr>
        <w:t xml:space="preserve">Schémy štátnej pomoci a schémy pomoci </w:t>
      </w:r>
      <w:r w:rsidRPr="00D54E2A">
        <w:rPr>
          <w:b/>
          <w:sz w:val="24"/>
          <w:szCs w:val="24"/>
        </w:rPr>
        <w:t>"</w:t>
      </w:r>
      <w:r w:rsidRPr="00D54E2A">
        <w:rPr>
          <w:b/>
          <w:bCs/>
          <w:sz w:val="24"/>
          <w:szCs w:val="24"/>
        </w:rPr>
        <w:t>de minimis</w:t>
      </w:r>
      <w:r w:rsidRPr="00D54E2A">
        <w:rPr>
          <w:b/>
          <w:sz w:val="24"/>
          <w:szCs w:val="24"/>
        </w:rPr>
        <w:t>"</w:t>
      </w:r>
      <w:r w:rsidRPr="00D54E2A">
        <w:rPr>
          <w:b/>
          <w:bCs/>
          <w:sz w:val="24"/>
          <w:szCs w:val="24"/>
        </w:rPr>
        <w:t xml:space="preserve">, </w:t>
      </w:r>
      <w:r w:rsidRPr="00D54E2A">
        <w:rPr>
          <w:bCs/>
          <w:sz w:val="24"/>
          <w:szCs w:val="24"/>
        </w:rPr>
        <w:t>spoločne aj ako</w:t>
      </w:r>
      <w:r w:rsidRPr="009D318A">
        <w:rPr>
          <w:b/>
          <w:bCs/>
          <w:sz w:val="24"/>
          <w:szCs w:val="24"/>
        </w:rPr>
        <w:t xml:space="preserve"> „schémy pomoci“ </w:t>
      </w:r>
      <w:r w:rsidRPr="009D318A">
        <w:rPr>
          <w:sz w:val="24"/>
          <w:szCs w:val="24"/>
        </w:rPr>
        <w:t xml:space="preserve">– </w:t>
      </w:r>
      <w:ins w:id="121" w:author="Autor">
        <w:r w:rsidR="009A35A1" w:rsidRPr="00360B63">
          <w:rPr>
            <w:color w:val="494949"/>
            <w:sz w:val="24"/>
            <w:szCs w:val="24"/>
          </w:rPr>
          <w:t xml:space="preserve">záväzné </w:t>
        </w:r>
      </w:ins>
      <w:r w:rsidR="009A35A1" w:rsidRPr="00773ECD">
        <w:rPr>
          <w:color w:val="494949"/>
          <w:sz w:val="24"/>
          <w:rPrChange w:id="122" w:author="Autor">
            <w:rPr>
              <w:sz w:val="24"/>
            </w:rPr>
          </w:rPrChange>
        </w:rPr>
        <w:t xml:space="preserve">dokumenty, ktoré </w:t>
      </w:r>
      <w:del w:id="123" w:author="Autor">
        <w:r>
          <w:rPr>
            <w:sz w:val="24"/>
            <w:szCs w:val="24"/>
          </w:rPr>
          <w:delText>presne stanovujú pravidlá a podmienky, na ktorých základe môžu poskytovatelia</w:delText>
        </w:r>
      </w:del>
      <w:ins w:id="124" w:author="Autor">
        <w:r w:rsidR="009A35A1" w:rsidRPr="00360B63">
          <w:rPr>
            <w:color w:val="494949"/>
            <w:sz w:val="24"/>
            <w:szCs w:val="24"/>
          </w:rPr>
          <w:t>komplexne upravujú poskytovanie</w:t>
        </w:r>
      </w:ins>
      <w:r w:rsidR="009A35A1" w:rsidRPr="00773ECD">
        <w:rPr>
          <w:color w:val="494949"/>
          <w:sz w:val="24"/>
          <w:rPrChange w:id="125" w:author="Autor">
            <w:rPr>
              <w:sz w:val="24"/>
            </w:rPr>
          </w:rPrChange>
        </w:rPr>
        <w:t xml:space="preserve"> pomoci </w:t>
      </w:r>
      <w:del w:id="126" w:author="Autor">
        <w:r>
          <w:rPr>
            <w:sz w:val="24"/>
            <w:szCs w:val="24"/>
          </w:rPr>
          <w:delText xml:space="preserve">poskytnúť štátnu pomoc a pomoc "de minimis" </w:delText>
        </w:r>
      </w:del>
      <w:r w:rsidR="009A35A1" w:rsidRPr="00773ECD">
        <w:rPr>
          <w:color w:val="494949"/>
          <w:sz w:val="24"/>
          <w:rPrChange w:id="127" w:author="Autor">
            <w:rPr>
              <w:sz w:val="24"/>
            </w:rPr>
          </w:rPrChange>
        </w:rPr>
        <w:t xml:space="preserve">jednotlivým </w:t>
      </w:r>
      <w:del w:id="128" w:author="Autor">
        <w:r>
          <w:rPr>
            <w:sz w:val="24"/>
            <w:szCs w:val="24"/>
          </w:rPr>
          <w:delText>prijímateľom</w:delText>
        </w:r>
      </w:del>
      <w:ins w:id="129" w:author="Autor">
        <w:r w:rsidR="009A35A1" w:rsidRPr="00360B63">
          <w:rPr>
            <w:color w:val="494949"/>
            <w:sz w:val="24"/>
            <w:szCs w:val="24"/>
          </w:rPr>
          <w:t>príjemcom</w:t>
        </w:r>
        <w:r w:rsidR="009A35A1" w:rsidRPr="00360B63">
          <w:rPr>
            <w:sz w:val="24"/>
            <w:szCs w:val="24"/>
          </w:rPr>
          <w:t xml:space="preserve"> podľa podmienok stanovených v zákone o štátnej pomoci</w:t>
        </w:r>
      </w:ins>
      <w:r w:rsidRPr="005B6605">
        <w:rPr>
          <w:sz w:val="24"/>
          <w:szCs w:val="24"/>
        </w:rPr>
        <w:t xml:space="preserve">; </w:t>
      </w:r>
    </w:p>
    <w:p w14:paraId="133080EF" w14:textId="685FC352" w:rsidR="00EE0DF4" w:rsidRPr="002256AE" w:rsidRDefault="00083609">
      <w:pPr>
        <w:pStyle w:val="AODefHead"/>
        <w:spacing w:before="120" w:after="120" w:line="240" w:lineRule="auto"/>
        <w:ind w:left="426"/>
        <w:rPr>
          <w:sz w:val="24"/>
          <w:szCs w:val="24"/>
        </w:rPr>
      </w:pPr>
      <w:r w:rsidRPr="002256AE">
        <w:rPr>
          <w:b/>
          <w:sz w:val="24"/>
          <w:szCs w:val="24"/>
        </w:rPr>
        <w:t xml:space="preserve">Schválená žiadosť o NFP – </w:t>
      </w:r>
      <w:r w:rsidRPr="002256AE">
        <w:rPr>
          <w:sz w:val="24"/>
          <w:szCs w:val="24"/>
        </w:rPr>
        <w:t xml:space="preserve">Žiadosť o NFP, v rozsahu a obsahu ako bola schválená Poskytovateľom v rámci konania o žiadosti v zmysle § 19 ods. 8 </w:t>
      </w:r>
      <w:del w:id="130" w:author="Autor">
        <w:r>
          <w:rPr>
            <w:sz w:val="24"/>
            <w:szCs w:val="24"/>
          </w:rPr>
          <w:delText>zákona</w:delText>
        </w:r>
      </w:del>
      <w:ins w:id="131" w:author="Autor">
        <w:r w:rsidR="00112682" w:rsidRPr="002256AE">
          <w:rPr>
            <w:sz w:val="24"/>
            <w:szCs w:val="24"/>
          </w:rPr>
          <w:t>Z</w:t>
        </w:r>
        <w:r w:rsidRPr="002256AE">
          <w:rPr>
            <w:sz w:val="24"/>
            <w:szCs w:val="24"/>
          </w:rPr>
          <w:t>ákona</w:t>
        </w:r>
      </w:ins>
      <w:r w:rsidRPr="002256AE">
        <w:rPr>
          <w:sz w:val="24"/>
          <w:szCs w:val="24"/>
        </w:rPr>
        <w:t xml:space="preserve"> o príspevku z EŠIF a ktorá je uložená u Poskytovateľa;</w:t>
      </w:r>
    </w:p>
    <w:p w14:paraId="46CEFB4F" w14:textId="3934589A" w:rsidR="00EE0DF4" w:rsidRPr="002256AE" w:rsidRDefault="00083609">
      <w:pPr>
        <w:pStyle w:val="AODefHead"/>
        <w:spacing w:before="120" w:after="120" w:line="240" w:lineRule="auto"/>
        <w:ind w:left="426"/>
        <w:rPr>
          <w:sz w:val="24"/>
          <w:szCs w:val="24"/>
        </w:rPr>
      </w:pPr>
      <w:r w:rsidRPr="002256AE">
        <w:rPr>
          <w:b/>
          <w:sz w:val="24"/>
          <w:szCs w:val="24"/>
        </w:rPr>
        <w:t>Schválené oprávnené výdavky –</w:t>
      </w:r>
      <w:r w:rsidRPr="002256AE">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ins w:id="132" w:author="Autor">
        <w:r w:rsidR="00991A94">
          <w:rPr>
            <w:sz w:val="24"/>
            <w:szCs w:val="24"/>
          </w:rPr>
          <w:t xml:space="preserve">. </w:t>
        </w:r>
        <w:commentRangeStart w:id="133"/>
        <w:r w:rsidR="00991A94">
          <w:t xml:space="preserve">Za schválené oprávnené výdavky sa považujú aj </w:t>
        </w:r>
        <w:r w:rsidR="00991A94">
          <w:rPr>
            <w:rFonts w:eastAsia="Times New Roman"/>
            <w:color w:val="000000"/>
            <w:lang w:eastAsia="sk-SK"/>
          </w:rPr>
          <w:t>v</w:t>
        </w:r>
        <w:r w:rsidR="00991A94" w:rsidRPr="002B093F">
          <w:rPr>
            <w:rFonts w:eastAsia="Times New Roman"/>
            <w:color w:val="000000"/>
            <w:lang w:eastAsia="sk-SK"/>
          </w:rPr>
          <w:t>ýdavky vykazované zjednodušeným spôsobom vykazovania</w:t>
        </w:r>
        <w:r w:rsidR="00991A94">
          <w:t>, ktorých vynaloženie sa nepreukazuje</w:t>
        </w:r>
        <w:commentRangeEnd w:id="133"/>
        <w:r w:rsidR="00991A94">
          <w:rPr>
            <w:rStyle w:val="Odkaznakomentr"/>
            <w:rFonts w:eastAsia="Times New Roman"/>
            <w:lang w:val="x-none" w:eastAsia="x-none"/>
          </w:rPr>
          <w:commentReference w:id="133"/>
        </w:r>
      </w:ins>
      <w:r w:rsidRPr="002256AE">
        <w:rPr>
          <w:sz w:val="24"/>
          <w:szCs w:val="24"/>
        </w:rPr>
        <w:t>;</w:t>
      </w:r>
    </w:p>
    <w:p w14:paraId="0D8BDF2B"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Skupina výdavkov – </w:t>
      </w:r>
      <w:r w:rsidRPr="002256AE">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65797500" w:rsidR="00EE0DF4" w:rsidRPr="002256AE" w:rsidRDefault="00083609">
      <w:pPr>
        <w:pStyle w:val="AODefHead"/>
        <w:spacing w:before="120" w:after="120" w:line="240" w:lineRule="auto"/>
        <w:ind w:left="426"/>
        <w:rPr>
          <w:sz w:val="24"/>
          <w:szCs w:val="24"/>
        </w:rPr>
      </w:pPr>
      <w:r w:rsidRPr="002256AE">
        <w:rPr>
          <w:b/>
          <w:bCs/>
          <w:sz w:val="24"/>
          <w:szCs w:val="24"/>
        </w:rPr>
        <w:t>Správa o zistenej nezrovnalosti</w:t>
      </w:r>
      <w:r w:rsidRPr="002256AE">
        <w:rPr>
          <w:sz w:val="24"/>
          <w:szCs w:val="24"/>
        </w:rPr>
        <w:t xml:space="preserve"> – dokument</w:t>
      </w:r>
      <w:del w:id="134" w:author="Autor">
        <w:r>
          <w:rPr>
            <w:sz w:val="24"/>
            <w:szCs w:val="24"/>
          </w:rPr>
          <w:delText xml:space="preserve"> vyplnený Riadiacim orgánom, Sprostredkovateľským orgánom, platobnou jednotkou, Certifikačným orgánom, Orgánom auditu a jeho spolupracujúcom orgánom</w:delText>
        </w:r>
      </w:del>
      <w:r w:rsidRPr="002256AE">
        <w:rPr>
          <w:sz w:val="24"/>
          <w:szCs w:val="24"/>
        </w:rPr>
        <w:t xml:space="preserve">, na </w:t>
      </w:r>
      <w:ins w:id="135" w:author="Autor">
        <w:r w:rsidR="001A7C1F" w:rsidRPr="002256AE">
          <w:rPr>
            <w:sz w:val="24"/>
            <w:szCs w:val="24"/>
          </w:rPr>
          <w:t xml:space="preserve">základe </w:t>
        </w:r>
      </w:ins>
      <w:r w:rsidRPr="002256AE">
        <w:rPr>
          <w:sz w:val="24"/>
          <w:szCs w:val="24"/>
        </w:rPr>
        <w:t xml:space="preserve">ktorého </w:t>
      </w:r>
      <w:del w:id="136" w:author="Autor">
        <w:r>
          <w:rPr>
            <w:sz w:val="24"/>
            <w:szCs w:val="24"/>
          </w:rPr>
          <w:delText xml:space="preserve">základe </w:delText>
        </w:r>
      </w:del>
      <w:r w:rsidRPr="002256AE">
        <w:rPr>
          <w:sz w:val="24"/>
          <w:szCs w:val="24"/>
        </w:rPr>
        <w:t xml:space="preserve">je </w:t>
      </w:r>
      <w:del w:id="137" w:author="Autor">
        <w:r>
          <w:rPr>
            <w:sz w:val="24"/>
            <w:szCs w:val="24"/>
          </w:rPr>
          <w:delText>oficiálne</w:delText>
        </w:r>
      </w:del>
      <w:r w:rsidRPr="002256AE">
        <w:rPr>
          <w:sz w:val="24"/>
          <w:szCs w:val="24"/>
        </w:rPr>
        <w:t xml:space="preserve"> zdokumentované podozrenie z Nezrovnalosti alebo zistenie Nezrovnalosti</w:t>
      </w:r>
      <w:del w:id="138" w:author="Autor">
        <w:r>
          <w:rPr>
            <w:sz w:val="24"/>
            <w:szCs w:val="24"/>
          </w:rPr>
          <w:delText>;</w:delText>
        </w:r>
      </w:del>
      <w:ins w:id="139" w:author="Autor">
        <w:r w:rsidR="001A7C1F" w:rsidRPr="002256AE">
          <w:rPr>
            <w:sz w:val="24"/>
            <w:szCs w:val="24"/>
          </w:rPr>
          <w:t xml:space="preserve"> v jednotlivých štádiách vývoja nezrovnalosti v ITMS2014+</w:t>
        </w:r>
        <w:r w:rsidRPr="002256AE">
          <w:rPr>
            <w:sz w:val="24"/>
            <w:szCs w:val="24"/>
          </w:rPr>
          <w:t>;</w:t>
        </w:r>
      </w:ins>
    </w:p>
    <w:p w14:paraId="0F45E0C6" w14:textId="7EC8025A" w:rsidR="00EE0DF4" w:rsidRPr="002256AE" w:rsidRDefault="00083609">
      <w:pPr>
        <w:pStyle w:val="AODefHead"/>
        <w:spacing w:before="120" w:after="120" w:line="240" w:lineRule="auto"/>
        <w:ind w:left="426"/>
        <w:rPr>
          <w:sz w:val="24"/>
          <w:szCs w:val="24"/>
        </w:rPr>
      </w:pPr>
      <w:commentRangeStart w:id="140"/>
      <w:r w:rsidRPr="002256AE">
        <w:rPr>
          <w:b/>
          <w:sz w:val="24"/>
          <w:szCs w:val="24"/>
        </w:rPr>
        <w:t xml:space="preserve">Sprostredkovateľský orgán </w:t>
      </w:r>
      <w:r w:rsidRPr="002256AE">
        <w:rPr>
          <w:sz w:val="24"/>
          <w:szCs w:val="24"/>
        </w:rPr>
        <w:t>alebo</w:t>
      </w:r>
      <w:r w:rsidRPr="002256AE">
        <w:rPr>
          <w:b/>
          <w:sz w:val="24"/>
          <w:szCs w:val="24"/>
        </w:rPr>
        <w:t xml:space="preserve"> SO </w:t>
      </w:r>
      <w:commentRangeEnd w:id="140"/>
      <w:r w:rsidRPr="00773ECD">
        <w:rPr>
          <w:rStyle w:val="Odkaznakomentr"/>
          <w:sz w:val="24"/>
          <w:rPrChange w:id="141" w:author="Autor">
            <w:rPr>
              <w:rStyle w:val="Odkaznakomentr"/>
            </w:rPr>
          </w:rPrChange>
        </w:rPr>
        <w:commentReference w:id="140"/>
      </w:r>
      <w:r w:rsidRPr="002256AE">
        <w:rPr>
          <w:b/>
          <w:sz w:val="24"/>
          <w:szCs w:val="24"/>
        </w:rPr>
        <w:t xml:space="preserve">- </w:t>
      </w:r>
      <w:r w:rsidRPr="002256AE">
        <w:rPr>
          <w:sz w:val="24"/>
          <w:szCs w:val="24"/>
        </w:rPr>
        <w:t xml:space="preserve">v súlade s uznesením vlády č. </w:t>
      </w:r>
      <w:commentRangeStart w:id="142"/>
      <w:r w:rsidRPr="002256AE">
        <w:rPr>
          <w:sz w:val="24"/>
          <w:szCs w:val="24"/>
        </w:rPr>
        <w:t xml:space="preserve">............... zo dňa .......................... je SO pre Operačný program ............................ ................................... (ďalej aj ako „OP“), </w:t>
      </w:r>
      <w:commentRangeEnd w:id="142"/>
      <w:r w:rsidRPr="002256AE">
        <w:rPr>
          <w:rStyle w:val="Odkaznakomentr"/>
          <w:sz w:val="24"/>
          <w:szCs w:val="24"/>
          <w:lang w:val="x-none" w:eastAsia="x-none"/>
        </w:rPr>
        <w:commentReference w:id="142"/>
      </w:r>
      <w:r w:rsidRPr="002256AE">
        <w:rPr>
          <w:sz w:val="24"/>
          <w:szCs w:val="24"/>
        </w:rPr>
        <w:t>ktorý vykonáva úlohy v mene a na účet RO. V prípade,</w:t>
      </w:r>
      <w:del w:id="143" w:author="Autor">
        <w:r>
          <w:rPr>
            <w:sz w:val="24"/>
            <w:szCs w:val="24"/>
          </w:rPr>
          <w:delText xml:space="preserve">                         </w:delText>
        </w:r>
      </w:del>
      <w:r w:rsidRPr="002256AE">
        <w:rPr>
          <w:sz w:val="24"/>
          <w:szCs w:val="24"/>
        </w:rPr>
        <w:t xml:space="preserve"> ak poskytnutý príspevok zahŕňa poskytnutie pomoci, SO koná ako vykonávateľ pomoci poskytovanej prostredníctvom EŠIF. Rozsah a definovanie úloh SO je predmetom zmluvy o vykonávaní </w:t>
      </w:r>
      <w:r w:rsidRPr="002256AE">
        <w:rPr>
          <w:sz w:val="24"/>
          <w:szCs w:val="24"/>
        </w:rPr>
        <w:lastRenderedPageBreak/>
        <w:t>časti úloh Riadiaceho orgánu Sprostredkovateľským orgánom a v nej obsiahnutom plnomocenstve</w:t>
      </w:r>
      <w:ins w:id="144" w:author="Autor">
        <w:r w:rsidR="001A7C1F" w:rsidRPr="002256AE">
          <w:rPr>
            <w:sz w:val="24"/>
            <w:szCs w:val="24"/>
          </w:rPr>
          <w:t>,</w:t>
        </w:r>
      </w:ins>
      <w:r w:rsidRPr="002256AE">
        <w:rPr>
          <w:sz w:val="24"/>
          <w:szCs w:val="24"/>
        </w:rPr>
        <w:t xml:space="preserve"> udelenom zo strany RO na SO oprávňujúceho SO</w:t>
      </w:r>
      <w:del w:id="145" w:author="Autor">
        <w:r>
          <w:rPr>
            <w:sz w:val="24"/>
            <w:szCs w:val="24"/>
          </w:rPr>
          <w:delText xml:space="preserve">            </w:delText>
        </w:r>
      </w:del>
      <w:r w:rsidRPr="002256AE">
        <w:rPr>
          <w:sz w:val="24"/>
          <w:szCs w:val="24"/>
        </w:rPr>
        <w:t xml:space="preserve"> na konanie voči tretím osobám;</w:t>
      </w:r>
      <w:r w:rsidRPr="002256AE">
        <w:rPr>
          <w:b/>
          <w:sz w:val="24"/>
          <w:szCs w:val="24"/>
        </w:rPr>
        <w:t xml:space="preserve"> </w:t>
      </w:r>
    </w:p>
    <w:p w14:paraId="06CCD849" w14:textId="166ED3A6"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Systém riadenia EŠIF</w:t>
      </w:r>
      <w:r w:rsidRPr="002256AE">
        <w:rPr>
          <w:sz w:val="24"/>
          <w:szCs w:val="24"/>
        </w:rPr>
        <w:t xml:space="preserve"> </w:t>
      </w:r>
      <w:r w:rsidRPr="002256AE">
        <w:rPr>
          <w:b/>
          <w:sz w:val="24"/>
          <w:szCs w:val="24"/>
        </w:rPr>
        <w:t>-</w:t>
      </w:r>
      <w:r w:rsidRPr="002256AE">
        <w:rPr>
          <w:sz w:val="24"/>
          <w:szCs w:val="24"/>
        </w:rPr>
        <w:t xml:space="preserve"> dokument vydaný CKO,</w:t>
      </w:r>
      <w:del w:id="146" w:author="Autor">
        <w:r>
          <w:rPr>
            <w:sz w:val="24"/>
            <w:szCs w:val="24"/>
          </w:rPr>
          <w:delText> ktorého účelom je definovať štandardné procesy</w:delText>
        </w:r>
      </w:del>
      <w:ins w:id="147" w:author="Autor">
        <w:r w:rsidR="00D278B9" w:rsidRPr="002256AE">
          <w:rPr>
            <w:sz w:val="24"/>
            <w:szCs w:val="24"/>
          </w:rPr>
          <w:t xml:space="preserve"> ktorý predstavuje súhrn pravidiel postupov</w:t>
        </w:r>
      </w:ins>
      <w:r w:rsidR="00D278B9" w:rsidRPr="002256AE">
        <w:rPr>
          <w:sz w:val="24"/>
          <w:szCs w:val="24"/>
        </w:rPr>
        <w:t xml:space="preserve"> a </w:t>
      </w:r>
      <w:del w:id="148" w:author="Autor">
        <w:r>
          <w:rPr>
            <w:sz w:val="24"/>
            <w:szCs w:val="24"/>
          </w:rPr>
          <w:delText>postupy riadenia EŠIF,</w:delText>
        </w:r>
      </w:del>
      <w:ins w:id="149" w:author="Autor">
        <w:r w:rsidR="00D278B9" w:rsidRPr="002256AE">
          <w:rPr>
            <w:sz w:val="24"/>
            <w:szCs w:val="24"/>
          </w:rPr>
          <w:t>činností, ktoré sa uplatňujú pri poskytovaní</w:t>
        </w:r>
        <w:r w:rsidR="000D2EEE" w:rsidRPr="002256AE">
          <w:rPr>
            <w:sz w:val="24"/>
            <w:szCs w:val="24"/>
          </w:rPr>
          <w:t xml:space="preserve"> NFP </w:t>
        </w:r>
        <w:r w:rsidR="00D278B9" w:rsidRPr="002256AE">
          <w:rPr>
            <w:sz w:val="24"/>
            <w:szCs w:val="24"/>
          </w:rPr>
          <w:t>a</w:t>
        </w:r>
      </w:ins>
      <w:r w:rsidRPr="002256AE">
        <w:rPr>
          <w:sz w:val="24"/>
          <w:szCs w:val="24"/>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668506CD" w:rsidR="00EE0DF4" w:rsidRPr="002256AE" w:rsidRDefault="00083609">
      <w:pPr>
        <w:pStyle w:val="Zkladntext2"/>
        <w:widowControl w:val="0"/>
        <w:tabs>
          <w:tab w:val="left" w:pos="360"/>
        </w:tabs>
        <w:spacing w:before="120" w:line="240" w:lineRule="auto"/>
        <w:ind w:left="426"/>
        <w:jc w:val="both"/>
        <w:rPr>
          <w:bCs/>
          <w:lang w:val="cs-CZ"/>
        </w:rPr>
      </w:pPr>
      <w:r w:rsidRPr="002256AE">
        <w:rPr>
          <w:b/>
        </w:rPr>
        <w:t>Systém finančného riadenia štrukturálnych fondov, Kohézneho fondu a Európskeho námorného a rybárskeho fondu na programové obdobie 2014 – 2020</w:t>
      </w:r>
      <w:r w:rsidRPr="002256AE">
        <w:t xml:space="preserve"> </w:t>
      </w:r>
      <w:r w:rsidRPr="002256AE">
        <w:rPr>
          <w:b/>
        </w:rPr>
        <w:t xml:space="preserve"> </w:t>
      </w:r>
      <w:r w:rsidRPr="002256AE">
        <w:t>alebo</w:t>
      </w:r>
      <w:r w:rsidRPr="002256AE">
        <w:rPr>
          <w:b/>
        </w:rPr>
        <w:t xml:space="preserve"> Systém finančného riadenia -</w:t>
      </w:r>
      <w:r w:rsidRPr="002256AE">
        <w:t xml:space="preserve"> dokument vydaný Certifikačným orgánom, ktorý predstavuje súhrn pravidiel, postupov a</w:t>
      </w:r>
      <w:del w:id="150" w:author="Autor">
        <w:r>
          <w:delText> </w:delText>
        </w:r>
      </w:del>
      <w:ins w:id="151" w:author="Autor">
        <w:r w:rsidR="00843BA3" w:rsidRPr="002256AE">
          <w:t xml:space="preserve"> </w:t>
        </w:r>
      </w:ins>
      <w:r w:rsidRPr="002256AE">
        <w:t>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2256AE">
        <w:rPr>
          <w:bCs/>
          <w:lang w:val="cs-CZ"/>
        </w:rPr>
        <w:t>;</w:t>
      </w:r>
      <w:r w:rsidRPr="002256AE">
        <w:t xml:space="preserve"> pre účely VP je záväzná vždy aktuálna Zverejnená verzia uvedeného dokumentu </w:t>
      </w:r>
      <w:del w:id="152" w:author="Autor">
        <w:r>
          <w:delText xml:space="preserve">                  </w:delText>
        </w:r>
      </w:del>
      <w:r w:rsidRPr="002256AE">
        <w:t>na webovom sídle Ministerstva financií SR;</w:t>
      </w:r>
      <w:r w:rsidRPr="002256AE">
        <w:rPr>
          <w:bCs/>
          <w:lang w:val="cs-CZ"/>
        </w:rPr>
        <w:t xml:space="preserve"> </w:t>
      </w:r>
    </w:p>
    <w:p w14:paraId="2FCFF13B" w14:textId="7E209F16" w:rsidR="00EE0DF4" w:rsidRPr="002256AE" w:rsidRDefault="00083609">
      <w:pPr>
        <w:pStyle w:val="AODefHead"/>
        <w:spacing w:before="120" w:after="120" w:line="240" w:lineRule="auto"/>
        <w:ind w:left="426"/>
        <w:rPr>
          <w:sz w:val="24"/>
          <w:szCs w:val="24"/>
        </w:rPr>
      </w:pPr>
      <w:r w:rsidRPr="002256AE">
        <w:rPr>
          <w:b/>
          <w:bCs/>
          <w:sz w:val="24"/>
          <w:szCs w:val="24"/>
        </w:rPr>
        <w:t xml:space="preserve">Štátna pomoc </w:t>
      </w:r>
      <w:r w:rsidRPr="002256AE">
        <w:rPr>
          <w:bCs/>
          <w:sz w:val="24"/>
          <w:szCs w:val="24"/>
        </w:rPr>
        <w:t>alebo</w:t>
      </w:r>
      <w:r w:rsidRPr="002256AE">
        <w:rPr>
          <w:b/>
          <w:bCs/>
          <w:sz w:val="24"/>
          <w:szCs w:val="24"/>
        </w:rPr>
        <w:t xml:space="preserve"> pomoc </w:t>
      </w:r>
      <w:r w:rsidRPr="002256AE">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w:t>
      </w:r>
      <w:del w:id="153" w:author="Autor">
        <w:r>
          <w:rPr>
            <w:sz w:val="24"/>
            <w:szCs w:val="24"/>
          </w:rPr>
          <w:delText xml:space="preserve">          </w:delText>
        </w:r>
      </w:del>
      <w:r w:rsidRPr="002256AE">
        <w:rPr>
          <w:sz w:val="24"/>
          <w:szCs w:val="24"/>
        </w:rPr>
        <w:t xml:space="preserve">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w:t>
      </w:r>
      <w:del w:id="154" w:author="Autor">
        <w:r>
          <w:rPr>
            <w:sz w:val="24"/>
            <w:szCs w:val="24"/>
          </w:rPr>
          <w:delText>zmluvných strán</w:delText>
        </w:r>
      </w:del>
      <w:ins w:id="155" w:author="Autor">
        <w:r w:rsidR="00DB5382">
          <w:rPr>
            <w:sz w:val="24"/>
            <w:szCs w:val="24"/>
          </w:rPr>
          <w:t>S</w:t>
        </w:r>
        <w:r w:rsidRPr="002256AE">
          <w:rPr>
            <w:sz w:val="24"/>
            <w:szCs w:val="24"/>
          </w:rPr>
          <w:t>trán</w:t>
        </w:r>
      </w:ins>
      <w:r w:rsidRPr="002256AE">
        <w:rPr>
          <w:sz w:val="24"/>
          <w:szCs w:val="24"/>
        </w:rPr>
        <w:t xml:space="preserve">, ktoré pre ne vyplývajú z právneho poriadku SR alebo z právnych aktov EÚ ohľadom štátnej pomoci, zostávajú plnohodnotne aplikovateľné bez ohľadu na to, či ich rozhodnutie o </w:t>
      </w:r>
      <w:r w:rsidR="004C0998" w:rsidRPr="002256AE">
        <w:rPr>
          <w:sz w:val="24"/>
          <w:szCs w:val="24"/>
        </w:rPr>
        <w:t xml:space="preserve">schválení žiadosti </w:t>
      </w:r>
      <w:del w:id="156" w:author="Autor">
        <w:r w:rsidR="004C0998">
          <w:rPr>
            <w:sz w:val="24"/>
            <w:szCs w:val="24"/>
          </w:rPr>
          <w:delText xml:space="preserve">            </w:delText>
        </w:r>
      </w:del>
      <w:r w:rsidRPr="002256AE">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Účastníci projektu </w:t>
      </w:r>
      <w:r w:rsidRPr="002256AE">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0D9D9A48" w:rsidR="00EE0DF4" w:rsidRPr="002256AE" w:rsidRDefault="00083609">
      <w:pPr>
        <w:numPr>
          <w:ilvl w:val="1"/>
          <w:numId w:val="5"/>
        </w:numPr>
        <w:spacing w:before="120" w:after="120"/>
        <w:ind w:left="426"/>
        <w:jc w:val="both"/>
        <w:rPr>
          <w:bCs/>
        </w:rPr>
      </w:pPr>
      <w:r w:rsidRPr="002256AE">
        <w:rPr>
          <w:b/>
        </w:rPr>
        <w:t>Účtovný doklad</w:t>
      </w:r>
      <w:r w:rsidRPr="002256AE">
        <w:rPr>
          <w:b/>
          <w:bCs/>
        </w:rPr>
        <w:t xml:space="preserve"> - </w:t>
      </w:r>
      <w:r w:rsidRPr="002256AE">
        <w:t xml:space="preserve">doklad definovaný v § 10 ods. 1 zákona č. 431/2002 Z. z. </w:t>
      </w:r>
      <w:del w:id="157" w:author="Autor">
        <w:r>
          <w:delText xml:space="preserve">                         </w:delText>
        </w:r>
      </w:del>
      <w:r w:rsidRPr="002256AE">
        <w:t>o účtovníctve</w:t>
      </w:r>
      <w:del w:id="158" w:author="Autor">
        <w:r>
          <w:delText xml:space="preserve"> v znení neskorších predpisov.</w:delText>
        </w:r>
      </w:del>
      <w:ins w:id="159" w:author="Autor">
        <w:r w:rsidRPr="002256AE">
          <w:t>.</w:t>
        </w:r>
      </w:ins>
      <w:r w:rsidRPr="002256AE">
        <w:t xml:space="preserve"> Na účely predkladania žiadosti o platbu (ďalej aj „ŽoP“)</w:t>
      </w:r>
      <w:del w:id="160" w:author="Autor">
        <w:r>
          <w:delText xml:space="preserve"> (predfinancovanie, refundácia – priebežná platba, zúčtovanie zálohovej platby)</w:delText>
        </w:r>
      </w:del>
      <w:r w:rsidRPr="002256AE">
        <w:t xml:space="preserve"> sa vyžaduje splnenie náležitostí definovaných v § 10 ods. 1 písm. a) až f) predmetného zákona, pričom za dostatočné splnenie náležitosti podľa písm. f) sa považuje vyhlásenie Prijímateľa v ŽoP v časti Čestné vyhlásenie v znení podľa prílohy </w:t>
      </w:r>
      <w:del w:id="161" w:author="Autor">
        <w:r>
          <w:delText xml:space="preserve">          </w:delText>
        </w:r>
      </w:del>
      <w:r w:rsidRPr="002256AE">
        <w:t>č. 1a) Systému finančného riadenia. V súvislosti s postúpením pohľadávky sa z pohľadu splnenia požiadaviek všeobecného nariadenia za účtovný doklad, ktorého dôkazná hodnota je rovnocenná faktúram, považuje aj doklad preukazujúci vykonanie započítania</w:t>
      </w:r>
      <w:del w:id="162" w:author="Autor">
        <w:r>
          <w:delText>;</w:delText>
        </w:r>
        <w:r w:rsidR="009F6F5F">
          <w:delText xml:space="preserve"> </w:delText>
        </w:r>
        <w:r w:rsidR="009F6F5F" w:rsidRPr="006071B1">
          <w:delText>V súvislosti s pred</w:delText>
        </w:r>
        <w:r w:rsidR="009F6F5F">
          <w:delText>d</w:delText>
        </w:r>
        <w:r w:rsidR="009F6F5F" w:rsidRPr="006071B1">
          <w:delText xml:space="preserve">avkovými platbami </w:delText>
        </w:r>
      </w:del>
      <w:ins w:id="163" w:author="Autor">
        <w:r w:rsidR="002E5BEB" w:rsidRPr="002256AE">
          <w:t xml:space="preserve"> pohľadávky a záväzku</w:t>
        </w:r>
        <w:r w:rsidRPr="002256AE">
          <w:t>;</w:t>
        </w:r>
        <w:r w:rsidR="009F6F5F" w:rsidRPr="002256AE">
          <w:t xml:space="preserve"> </w:t>
        </w:r>
        <w:r w:rsidR="00BE011C" w:rsidRPr="002256AE">
          <w:t>Rozdielne o</w:t>
        </w:r>
        <w:r w:rsidR="008E6985" w:rsidRPr="002256AE">
          <w:t xml:space="preserve">d prvej vety tejto definície </w:t>
        </w:r>
      </w:ins>
      <w:r w:rsidR="008E6985" w:rsidRPr="002256AE">
        <w:t>sa</w:t>
      </w:r>
      <w:del w:id="164" w:author="Autor">
        <w:r w:rsidR="009F6F5F" w:rsidRPr="006071B1">
          <w:delText xml:space="preserve"> osobitne uvádza, že p</w:delText>
        </w:r>
        <w:r w:rsidR="009F6F5F" w:rsidRPr="006071B1">
          <w:rPr>
            <w:szCs w:val="16"/>
          </w:rPr>
          <w:delText>re</w:delText>
        </w:r>
      </w:del>
      <w:ins w:id="165" w:author="Autor">
        <w:r w:rsidR="008E6985" w:rsidRPr="002256AE">
          <w:t>,</w:t>
        </w:r>
        <w:r w:rsidR="00BE011C" w:rsidRPr="002256AE">
          <w:t xml:space="preserve"> na</w:t>
        </w:r>
      </w:ins>
      <w:r w:rsidR="00BE011C" w:rsidRPr="002256AE">
        <w:t xml:space="preserve"> účely predkladania </w:t>
      </w:r>
      <w:del w:id="166" w:author="Autor">
        <w:r w:rsidR="009F6F5F" w:rsidRPr="006071B1">
          <w:rPr>
            <w:szCs w:val="16"/>
          </w:rPr>
          <w:delText>dokladov</w:delText>
        </w:r>
      </w:del>
      <w:ins w:id="167" w:author="Autor">
        <w:r w:rsidR="00BE011C" w:rsidRPr="002256AE">
          <w:t>ŽoP</w:t>
        </w:r>
      </w:ins>
      <w:r w:rsidR="00BE011C" w:rsidRPr="002256AE">
        <w:t xml:space="preserve"> v </w:t>
      </w:r>
      <w:del w:id="168" w:author="Autor">
        <w:r w:rsidR="009F6F5F" w:rsidRPr="006071B1">
          <w:rPr>
            <w:szCs w:val="16"/>
          </w:rPr>
          <w:delText>rámci žiadosti o platbu sa</w:delText>
        </w:r>
      </w:del>
      <w:ins w:id="169" w:author="Autor">
        <w:r w:rsidR="00BE011C" w:rsidRPr="002256AE">
          <w:t>prípade využívania preddavkových platieb,</w:t>
        </w:r>
      </w:ins>
      <w:r w:rsidR="00BE011C" w:rsidRPr="002256AE">
        <w:t xml:space="preserve"> za účtovný doklad </w:t>
      </w:r>
      <w:del w:id="170" w:author="Autor">
        <w:r w:rsidR="009F6F5F" w:rsidRPr="006071B1">
          <w:rPr>
            <w:szCs w:val="16"/>
          </w:rPr>
          <w:delText xml:space="preserve">rozdielne od definície uvedenej </w:delText>
        </w:r>
        <w:r w:rsidR="009F6F5F" w:rsidRPr="006071B1">
          <w:delText>v § 10 ods. 1 zákona č. 431/2002 Z. z. o účtovníctve v znení neskorších predpisov</w:delText>
        </w:r>
        <w:r w:rsidR="009F6F5F" w:rsidRPr="006071B1">
          <w:rPr>
            <w:szCs w:val="16"/>
          </w:rPr>
          <w:delText xml:space="preserve"> </w:delText>
        </w:r>
      </w:del>
      <w:r w:rsidR="00BE011C" w:rsidRPr="002256AE">
        <w:t xml:space="preserve">považuje </w:t>
      </w:r>
      <w:del w:id="171" w:author="Autor">
        <w:r w:rsidR="009F6F5F" w:rsidRPr="006071B1">
          <w:rPr>
            <w:szCs w:val="16"/>
          </w:rPr>
          <w:delText xml:space="preserve">aj </w:delText>
        </w:r>
      </w:del>
      <w:r w:rsidR="00BE011C" w:rsidRPr="002256AE">
        <w:t>doklad</w:t>
      </w:r>
      <w:del w:id="172" w:author="Autor">
        <w:r w:rsidR="009F6F5F" w:rsidRPr="006071B1">
          <w:rPr>
            <w:szCs w:val="16"/>
          </w:rPr>
          <w:delText>,</w:delText>
        </w:r>
      </w:del>
      <w:ins w:id="173" w:author="Autor">
        <w:r w:rsidR="00BE011C" w:rsidRPr="002256AE">
          <w:t xml:space="preserve"> (tzv. zálohová alebo preddavková faktúra)</w:t>
        </w:r>
        <w:r w:rsidR="009F6F5F" w:rsidRPr="002256AE">
          <w:t>,</w:t>
        </w:r>
      </w:ins>
      <w:r w:rsidR="009F6F5F" w:rsidRPr="002256AE">
        <w:t xml:space="preserve"> na základe ktorého je uhrádzaná Preddavková platba zo strany Prijímateľa Dodávateľovi;</w:t>
      </w:r>
    </w:p>
    <w:p w14:paraId="590EB71D" w14:textId="72346E5B" w:rsidR="00EE0DF4" w:rsidRPr="002256AE" w:rsidRDefault="00083609">
      <w:pPr>
        <w:spacing w:before="120" w:after="120"/>
        <w:ind w:left="426"/>
        <w:jc w:val="both"/>
      </w:pPr>
      <w:commentRangeStart w:id="174"/>
      <w:r w:rsidRPr="002256AE">
        <w:rPr>
          <w:b/>
        </w:rPr>
        <w:lastRenderedPageBreak/>
        <w:t>Udržateľnosť Projektu</w:t>
      </w:r>
      <w:r w:rsidRPr="002256AE">
        <w:t xml:space="preserve"> </w:t>
      </w:r>
      <w:del w:id="175" w:author="Autor">
        <w:r>
          <w:delText>-</w:delText>
        </w:r>
      </w:del>
      <w:ins w:id="176" w:author="Autor">
        <w:r w:rsidR="00F61C24">
          <w:t xml:space="preserve">( alebo </w:t>
        </w:r>
        <w:r w:rsidR="00F61C24" w:rsidRPr="000748DF">
          <w:rPr>
            <w:b/>
          </w:rPr>
          <w:t>Obdobie udržateľnosti Projektu</w:t>
        </w:r>
        <w:r w:rsidR="00F61C24" w:rsidRPr="002256AE">
          <w:t>)</w:t>
        </w:r>
        <w:r w:rsidRPr="002256AE">
          <w:t>-</w:t>
        </w:r>
      </w:ins>
      <w:r w:rsidRPr="002256AE">
        <w:t xml:space="preserve"> </w:t>
      </w:r>
      <w:commentRangeEnd w:id="174"/>
      <w:r w:rsidRPr="002256AE">
        <w:rPr>
          <w:rStyle w:val="Odkaznakomentr"/>
          <w:sz w:val="24"/>
        </w:rPr>
        <w:commentReference w:id="174"/>
      </w:r>
      <w:r w:rsidRPr="002256AE">
        <w:t xml:space="preserve">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commentRangeStart w:id="177"/>
      <w:r w:rsidRPr="002256AE">
        <w:t>Obdobie udržateľnosti Projektu trvá ............... rokov</w:t>
      </w:r>
      <w:commentRangeEnd w:id="177"/>
      <w:r w:rsidRPr="00773ECD">
        <w:rPr>
          <w:rStyle w:val="Odkaznakomentr"/>
          <w:sz w:val="24"/>
          <w:rPrChange w:id="178" w:author="Autor">
            <w:rPr>
              <w:rStyle w:val="Odkaznakomentr"/>
            </w:rPr>
          </w:rPrChange>
        </w:rPr>
        <w:commentReference w:id="177"/>
      </w:r>
      <w:r w:rsidRPr="002256AE">
        <w:t xml:space="preserve">; </w:t>
      </w:r>
    </w:p>
    <w:p w14:paraId="2493BCE3" w14:textId="77777777" w:rsidR="00EE0DF4" w:rsidRPr="002256AE" w:rsidRDefault="00083609">
      <w:pPr>
        <w:spacing w:before="120" w:after="120"/>
        <w:ind w:left="426"/>
        <w:jc w:val="both"/>
        <w:rPr>
          <w:bCs/>
        </w:rPr>
      </w:pPr>
      <w:r w:rsidRPr="002256AE">
        <w:rPr>
          <w:b/>
        </w:rPr>
        <w:t xml:space="preserve">Ukončenie realizácie hlavných aktivít Projektu </w:t>
      </w:r>
      <w:r w:rsidRPr="002256AE">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2256AE" w:rsidRDefault="00083609">
      <w:pPr>
        <w:numPr>
          <w:ilvl w:val="0"/>
          <w:numId w:val="10"/>
        </w:numPr>
        <w:tabs>
          <w:tab w:val="clear" w:pos="1260"/>
        </w:tabs>
        <w:spacing w:before="120" w:after="120"/>
        <w:ind w:left="851" w:hanging="425"/>
        <w:jc w:val="both"/>
      </w:pPr>
      <w:r w:rsidRPr="002256AE">
        <w:t xml:space="preserve">fyzicky sa zrealizovali </w:t>
      </w:r>
      <w:ins w:id="179" w:author="Autor">
        <w:r w:rsidR="00D418EC" w:rsidRPr="002256AE">
          <w:t xml:space="preserve">všetky </w:t>
        </w:r>
      </w:ins>
      <w:r w:rsidRPr="002256AE">
        <w:t xml:space="preserve">hlavné Aktivity Projektu, </w:t>
      </w:r>
    </w:p>
    <w:p w14:paraId="7A572C9D" w14:textId="589BC500" w:rsidR="00EE0DF4" w:rsidRPr="002256AE" w:rsidRDefault="00083609">
      <w:pPr>
        <w:numPr>
          <w:ilvl w:val="0"/>
          <w:numId w:val="10"/>
        </w:numPr>
        <w:tabs>
          <w:tab w:val="clear" w:pos="1260"/>
        </w:tabs>
        <w:spacing w:before="120" w:after="120"/>
        <w:ind w:left="709" w:hanging="283"/>
        <w:jc w:val="both"/>
        <w:rPr>
          <w:bCs/>
        </w:rPr>
      </w:pPr>
      <w:commentRangeStart w:id="180"/>
      <w:r w:rsidRPr="002256AE">
        <w:t>Predmet Projektu bol riadne dodaný Prijímateľovi, Prijímateľ ho prevzal a ak to vyplýva z charakteru plnenia, aj ho uviedol do užívania.</w:t>
      </w:r>
      <w:r w:rsidR="00D418EC" w:rsidRPr="002256AE">
        <w:t xml:space="preserve"> </w:t>
      </w:r>
      <w:del w:id="181" w:author="Autor">
        <w:r>
          <w:delText>Splnenie</w:delText>
        </w:r>
      </w:del>
      <w:ins w:id="182" w:author="Autor">
        <w:r w:rsidR="00D418EC" w:rsidRPr="002256AE">
          <w:t>Pri predmete Projektu, ktorý je hmotne zachytiteľný sa</w:t>
        </w:r>
        <w:r w:rsidRPr="002256AE">
          <w:t xml:space="preserve"> </w:t>
        </w:r>
        <w:r w:rsidR="00D418EC" w:rsidRPr="002256AE">
          <w:t>s</w:t>
        </w:r>
        <w:r w:rsidRPr="002256AE">
          <w:t>plnenie</w:t>
        </w:r>
      </w:ins>
      <w:r w:rsidRPr="002256AE">
        <w:t xml:space="preserve"> tejto podmienky</w:t>
      </w:r>
      <w:del w:id="183" w:author="Autor">
        <w:r>
          <w:delText xml:space="preserve"> sa</w:delText>
        </w:r>
      </w:del>
      <w:r w:rsidRPr="002256AE">
        <w:t xml:space="preserve"> preukazuje najmä:</w:t>
      </w:r>
      <w:commentRangeEnd w:id="180"/>
      <w:r w:rsidRPr="002256AE">
        <w:rPr>
          <w:rStyle w:val="Odkaznakomentr"/>
          <w:sz w:val="24"/>
        </w:rPr>
        <w:commentReference w:id="180"/>
      </w:r>
    </w:p>
    <w:p w14:paraId="7D577872" w14:textId="314C5245" w:rsidR="00EE0DF4" w:rsidRPr="002256AE" w:rsidRDefault="00083609">
      <w:pPr>
        <w:numPr>
          <w:ilvl w:val="3"/>
          <w:numId w:val="5"/>
        </w:numPr>
        <w:tabs>
          <w:tab w:val="clear" w:pos="1440"/>
        </w:tabs>
        <w:spacing w:before="120" w:after="120"/>
        <w:ind w:left="1134" w:hanging="425"/>
        <w:jc w:val="both"/>
        <w:rPr>
          <w:bCs/>
        </w:rPr>
      </w:pPr>
      <w:r w:rsidRPr="002256AE">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ins w:id="184" w:author="Autor">
        <w:r w:rsidR="00D418EC" w:rsidRPr="002256AE">
          <w:t xml:space="preserve"> alebo</w:t>
        </w:r>
      </w:ins>
    </w:p>
    <w:p w14:paraId="1FB49F88" w14:textId="3816311B" w:rsidR="00EE0DF4" w:rsidRPr="002256AE" w:rsidRDefault="00083609">
      <w:pPr>
        <w:numPr>
          <w:ilvl w:val="3"/>
          <w:numId w:val="5"/>
        </w:numPr>
        <w:tabs>
          <w:tab w:val="clear" w:pos="1440"/>
        </w:tabs>
        <w:spacing w:before="120" w:after="120"/>
        <w:ind w:left="1134" w:hanging="425"/>
        <w:jc w:val="both"/>
        <w:rPr>
          <w:bCs/>
        </w:rPr>
      </w:pPr>
      <w:r w:rsidRPr="002256AE">
        <w:t>preberacím/odovzdávacím protokolom/dodacím listom</w:t>
      </w:r>
      <w:ins w:id="185" w:author="Autor">
        <w:r w:rsidR="00F61C24">
          <w:t>/iným vhodným dokumentom</w:t>
        </w:r>
      </w:ins>
      <w:r w:rsidRPr="002256AE">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ins w:id="186" w:author="Autor">
        <w:r w:rsidR="00D418EC" w:rsidRPr="002256AE">
          <w:t xml:space="preserve"> alebo</w:t>
        </w:r>
      </w:ins>
    </w:p>
    <w:p w14:paraId="6F58F075" w14:textId="68E5BC92" w:rsidR="00EE0DF4" w:rsidRPr="002256AE" w:rsidRDefault="00083609">
      <w:pPr>
        <w:numPr>
          <w:ilvl w:val="3"/>
          <w:numId w:val="5"/>
        </w:numPr>
        <w:tabs>
          <w:tab w:val="clear" w:pos="1440"/>
        </w:tabs>
        <w:spacing w:before="120" w:after="120"/>
        <w:ind w:left="1134" w:hanging="425"/>
        <w:jc w:val="both"/>
        <w:rPr>
          <w:bCs/>
        </w:rPr>
      </w:pPr>
      <w:r w:rsidRPr="002256AE">
        <w:rPr>
          <w:bCs/>
        </w:rPr>
        <w:t>predložením rozhodnutia o predčasnom užívaní stavby alebo rozhodnutia</w:t>
      </w:r>
      <w:del w:id="187" w:author="Autor">
        <w:r>
          <w:rPr>
            <w:bCs/>
          </w:rPr>
          <w:delText xml:space="preserve">              </w:delText>
        </w:r>
      </w:del>
      <w:r w:rsidRPr="002256AE">
        <w:rPr>
          <w:bCs/>
        </w:rPr>
        <w:t xml:space="preserve"> do dočasného užívania stavby, pričom vady a nedorobky v nich uvedené nemajú alebo nemôžu mať vplyv na funkčnosť stavby, ktorá je Predmetom projektu; Prijímateľ je povinný do skončenia doby Udržateľnosti uviesť stavbu </w:t>
      </w:r>
      <w:del w:id="188" w:author="Autor">
        <w:r>
          <w:rPr>
            <w:bCs/>
          </w:rPr>
          <w:delText xml:space="preserve">                     </w:delText>
        </w:r>
      </w:del>
      <w:r w:rsidRPr="002256AE">
        <w:rPr>
          <w:bCs/>
        </w:rPr>
        <w:t>do riadneho užívania, čo preukáže príslušným právoplatným rozhodnutím,</w:t>
      </w:r>
      <w:r w:rsidRPr="002256AE">
        <w:t xml:space="preserve"> </w:t>
      </w:r>
      <w:ins w:id="189" w:author="Autor">
        <w:r w:rsidR="00D418EC" w:rsidRPr="002256AE">
          <w:t>alebo</w:t>
        </w:r>
      </w:ins>
    </w:p>
    <w:p w14:paraId="420DA05B" w14:textId="508024D9" w:rsidR="00EE0DF4" w:rsidRPr="002256AE" w:rsidRDefault="00083609">
      <w:pPr>
        <w:numPr>
          <w:ilvl w:val="3"/>
          <w:numId w:val="5"/>
        </w:numPr>
        <w:tabs>
          <w:tab w:val="clear" w:pos="1440"/>
        </w:tabs>
        <w:spacing w:before="120" w:after="120"/>
        <w:ind w:left="1134" w:hanging="425"/>
        <w:jc w:val="both"/>
        <w:rPr>
          <w:bCs/>
        </w:rPr>
      </w:pPr>
      <w:r w:rsidRPr="002256AE">
        <w:t>iným obdobným dokumentom, z ktorého nepochybným, určitým a zrozumiteľným spôsobom  vyplýva, že Predmet Projektu bol odovzdaný Prijímateľovi, alebo bol so súhlasom Prijímateľa sfunkčnený</w:t>
      </w:r>
      <w:ins w:id="190" w:author="Autor">
        <w:r w:rsidR="00D418EC" w:rsidRPr="002256AE">
          <w:t xml:space="preserve">, </w:t>
        </w:r>
        <w:r w:rsidR="00F61C24">
          <w:t>alebo</w:t>
        </w:r>
        <w:r w:rsidR="00D418EC" w:rsidRPr="002256AE">
          <w:t xml:space="preserve"> aplikovaný</w:t>
        </w:r>
      </w:ins>
      <w:r w:rsidRPr="002256AE">
        <w:t xml:space="preserve"> tak, ako sa to predpokladalo v schválenej Žiadosti o NFP, alebo, že k ukončeniu poslednej hlavnej Aktivity Projektu došlo iným spôsobom, ktorý nie je uvedený v tejto </w:t>
      </w:r>
      <w:del w:id="191" w:author="Autor">
        <w:r>
          <w:delText>definícií,</w:delText>
        </w:r>
      </w:del>
      <w:ins w:id="192" w:author="Autor">
        <w:r w:rsidRPr="002256AE">
          <w:t>definíci</w:t>
        </w:r>
        <w:r w:rsidR="00D418EC" w:rsidRPr="002256AE">
          <w:t>i.</w:t>
        </w:r>
      </w:ins>
      <w:r w:rsidRPr="002256AE">
        <w:t xml:space="preserve"> </w:t>
      </w:r>
    </w:p>
    <w:p w14:paraId="1FCD939C" w14:textId="4CBD771A" w:rsidR="00EE0DF4" w:rsidRPr="002256AE" w:rsidRDefault="00083609">
      <w:pPr>
        <w:spacing w:before="120" w:after="120"/>
        <w:ind w:left="709"/>
        <w:jc w:val="both"/>
        <w:rPr>
          <w:bCs/>
        </w:rPr>
      </w:pPr>
      <w:del w:id="193" w:author="Autor">
        <w:r>
          <w:delText>alebo pre prípad projektov, pri ktorých neexistuje</w:delText>
        </w:r>
      </w:del>
      <w:ins w:id="194" w:author="Autor">
        <w:r w:rsidR="00D418EC" w:rsidRPr="002256AE">
          <w:t xml:space="preserve">Ak </w:t>
        </w:r>
        <w:r w:rsidRPr="002256AE">
          <w:t>Predmet Projektu</w:t>
        </w:r>
        <w:r w:rsidR="00D418EC" w:rsidRPr="002256AE">
          <w:t xml:space="preserve"> nie je</w:t>
        </w:r>
      </w:ins>
      <w:r w:rsidR="00D418EC" w:rsidRPr="002256AE">
        <w:t xml:space="preserve"> hmotne zachytiteľný</w:t>
      </w:r>
      <w:del w:id="195" w:author="Autor">
        <w:r>
          <w:delText xml:space="preserve"> Predmet Projektu,</w:delText>
        </w:r>
      </w:del>
      <w:ins w:id="196" w:author="Autor">
        <w:r w:rsidR="00D418EC" w:rsidRPr="002256AE">
          <w:t>, splnenie podmienky Prijímateľ preukazuje</w:t>
        </w:r>
      </w:ins>
      <w:r w:rsidRPr="002256AE">
        <w:t xml:space="preserve"> predložením čestného vyhlásenia Prijímateľa s uvedením dňa,</w:t>
      </w:r>
      <w:del w:id="197" w:author="Autor">
        <w:r>
          <w:delText xml:space="preserve">                          </w:delText>
        </w:r>
      </w:del>
      <w:r w:rsidRPr="002256AE">
        <w:t xml:space="preserve"> ku ktorému došlo k ukončeniu poslednej hlavnej Aktivity Projektu, pričom prílohou čestného vyhlásenia je </w:t>
      </w:r>
      <w:commentRangeStart w:id="198"/>
      <w:r w:rsidRPr="002256AE">
        <w:t>dokument</w:t>
      </w:r>
      <w:commentRangeEnd w:id="198"/>
      <w:r w:rsidRPr="002256AE">
        <w:rPr>
          <w:rStyle w:val="Odkaznakomentr"/>
          <w:sz w:val="24"/>
          <w:lang w:val="x-none" w:eastAsia="x-none"/>
        </w:rPr>
        <w:commentReference w:id="198"/>
      </w:r>
      <w:r w:rsidRPr="002256AE">
        <w:t xml:space="preserve"> odôvodňujúci ukončenie poslednej hlavnej Aktivity Projektu v deň uvedený v čestnom vyhlásení</w:t>
      </w:r>
      <w:r w:rsidRPr="002256AE">
        <w:rPr>
          <w:bCs/>
        </w:rPr>
        <w:t>.</w:t>
      </w:r>
    </w:p>
    <w:p w14:paraId="2CA48544" w14:textId="1B8EF6FD" w:rsidR="00EE0DF4" w:rsidRPr="002256AE" w:rsidRDefault="00083609">
      <w:pPr>
        <w:spacing w:before="120" w:after="120"/>
        <w:ind w:left="709"/>
        <w:jc w:val="both"/>
        <w:rPr>
          <w:bCs/>
        </w:rPr>
      </w:pPr>
      <w:r w:rsidRPr="002256AE">
        <w:t xml:space="preserve">Ak má Projekt viacero Predmetov Projektu, podmienka sa pre účely Ukončenia realizácie hlavných aktivít Projektu považuje za splnenú jej splnením pre najneskôr ukončovaný čiastkový Predmet Projektu, pričom musí byť súčasne splnená aj </w:t>
      </w:r>
      <w:del w:id="199" w:author="Autor">
        <w:r>
          <w:delText xml:space="preserve">               </w:delText>
        </w:r>
      </w:del>
      <w:r w:rsidRPr="002256AE">
        <w:t xml:space="preserve">pre skôr ukončené Predmety Projektu. </w:t>
      </w:r>
      <w:commentRangeStart w:id="200"/>
      <w:r w:rsidRPr="002256AE">
        <w:t>Tým nie je dotknutá možnosť skoršieho ukončenia jednotlivých Aktivít Projektu za účelom dodržania lehôt uvedených v Prílohe č. 2 k rozhodnutiu o schválení žiadosti o NFP</w:t>
      </w:r>
      <w:commentRangeEnd w:id="200"/>
      <w:r w:rsidRPr="002256AE">
        <w:t xml:space="preserve">; </w:t>
      </w:r>
      <w:r w:rsidRPr="002256AE">
        <w:rPr>
          <w:rStyle w:val="Odkaznakomentr"/>
          <w:sz w:val="24"/>
        </w:rPr>
        <w:commentReference w:id="200"/>
      </w:r>
    </w:p>
    <w:p w14:paraId="3E994105" w14:textId="66CCF904"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lastRenderedPageBreak/>
        <w:t xml:space="preserve">Včas – </w:t>
      </w:r>
      <w:r w:rsidRPr="002256AE">
        <w:rPr>
          <w:sz w:val="24"/>
          <w:szCs w:val="24"/>
        </w:rPr>
        <w:t>konanie v súlade s časom plnenia určenom v </w:t>
      </w:r>
      <w:r w:rsidRPr="002256AE">
        <w:rPr>
          <w:bCs/>
          <w:sz w:val="24"/>
          <w:szCs w:val="24"/>
        </w:rPr>
        <w:t>rozhodnutí o schválení žiadosti                o NFP</w:t>
      </w:r>
      <w:r w:rsidRPr="002256AE">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r w:rsidR="00017DC4" w:rsidRPr="002256AE">
        <w:rPr>
          <w:sz w:val="24"/>
          <w:szCs w:val="24"/>
        </w:rPr>
        <w:t> </w:t>
      </w:r>
      <w:ins w:id="201" w:author="Autor">
        <w:r w:rsidR="00017DC4" w:rsidRPr="002256AE">
          <w:rPr>
            <w:sz w:val="24"/>
            <w:szCs w:val="24"/>
          </w:rPr>
          <w:t xml:space="preserve">ostatných </w:t>
        </w:r>
      </w:ins>
      <w:r w:rsidRPr="002256AE">
        <w:rPr>
          <w:sz w:val="24"/>
          <w:szCs w:val="24"/>
        </w:rPr>
        <w:t>Právnych dokumentoch;</w:t>
      </w:r>
    </w:p>
    <w:p w14:paraId="186022F4" w14:textId="56A619E1" w:rsidR="00EE0DF4" w:rsidRPr="002256AE" w:rsidRDefault="00083609">
      <w:pPr>
        <w:pStyle w:val="AODefHead"/>
        <w:spacing w:before="120" w:after="120" w:line="240" w:lineRule="auto"/>
        <w:ind w:left="426"/>
        <w:rPr>
          <w:sz w:val="24"/>
          <w:szCs w:val="24"/>
        </w:rPr>
      </w:pPr>
      <w:r w:rsidRPr="002256AE">
        <w:rPr>
          <w:b/>
          <w:sz w:val="24"/>
          <w:szCs w:val="24"/>
        </w:rPr>
        <w:t xml:space="preserve">Verejné obstarávanie </w:t>
      </w:r>
      <w:r w:rsidRPr="002256AE">
        <w:rPr>
          <w:sz w:val="24"/>
          <w:szCs w:val="24"/>
        </w:rPr>
        <w:t>alebo</w:t>
      </w:r>
      <w:r w:rsidRPr="002256AE">
        <w:rPr>
          <w:b/>
          <w:sz w:val="24"/>
          <w:szCs w:val="24"/>
        </w:rPr>
        <w:t xml:space="preserve"> VO – </w:t>
      </w:r>
      <w:r w:rsidRPr="002256AE">
        <w:rPr>
          <w:sz w:val="24"/>
          <w:szCs w:val="24"/>
        </w:rPr>
        <w:t xml:space="preserve">postupy obstarávania služieb, tovarov a stavebných prác v zmysle zákona č. 25/2006 Z. z. </w:t>
      </w:r>
      <w:ins w:id="202" w:author="Autor">
        <w:r w:rsidRPr="002256AE">
          <w:rPr>
            <w:sz w:val="24"/>
            <w:szCs w:val="24"/>
          </w:rPr>
          <w:t>o verejnom obstarávaní a o zmene a doplnení niektorých zákonov v znení neskorších predpisov</w:t>
        </w:r>
        <w:r w:rsidR="00D24B78" w:rsidRPr="002256AE">
          <w:rPr>
            <w:sz w:val="24"/>
            <w:szCs w:val="24"/>
          </w:rPr>
          <w:t xml:space="preserve"> s účinnosťou do 17.04.2016 alebo v zmysle zákona 343/2015 Z. z. </w:t>
        </w:r>
      </w:ins>
      <w:r w:rsidR="00D24B78" w:rsidRPr="002256AE">
        <w:rPr>
          <w:sz w:val="24"/>
          <w:szCs w:val="24"/>
        </w:rPr>
        <w:t>o verejnom obstarávaní</w:t>
      </w:r>
      <w:r w:rsidRPr="002256AE">
        <w:rPr>
          <w:sz w:val="24"/>
          <w:szCs w:val="24"/>
        </w:rPr>
        <w:t xml:space="preserve"> </w:t>
      </w:r>
      <w:r w:rsidR="00D24B78" w:rsidRPr="002256AE">
        <w:rPr>
          <w:sz w:val="24"/>
          <w:szCs w:val="24"/>
        </w:rPr>
        <w:t xml:space="preserve">a o zmene a doplnení niektorých zákonov v znení neskorších predpisov </w:t>
      </w:r>
      <w:r w:rsidRPr="002256AE">
        <w:rPr>
          <w:sz w:val="24"/>
          <w:szCs w:val="24"/>
        </w:rPr>
        <w:t>(ďalej aj „zákon o VO</w:t>
      </w:r>
      <w:del w:id="203" w:author="Autor">
        <w:r>
          <w:rPr>
            <w:sz w:val="24"/>
            <w:szCs w:val="24"/>
          </w:rPr>
          <w:delText>“)</w:delText>
        </w:r>
      </w:del>
      <w:ins w:id="204" w:author="Autor">
        <w:r w:rsidRPr="002256AE">
          <w:rPr>
            <w:sz w:val="24"/>
            <w:szCs w:val="24"/>
          </w:rPr>
          <w:t>“)</w:t>
        </w:r>
        <w:r w:rsidR="00CE7FEA">
          <w:rPr>
            <w:sz w:val="24"/>
            <w:szCs w:val="24"/>
          </w:rPr>
          <w:t>,</w:t>
        </w:r>
      </w:ins>
      <w:r w:rsidRPr="002256AE">
        <w:rPr>
          <w:sz w:val="24"/>
          <w:szCs w:val="24"/>
        </w:rPr>
        <w:t xml:space="preserve">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3B299EB7" w14:textId="16A5BD68" w:rsidR="00EE0DF4" w:rsidRPr="00F61C24" w:rsidRDefault="00083609">
      <w:pPr>
        <w:pStyle w:val="AODefHead"/>
        <w:spacing w:before="120" w:after="120" w:line="240" w:lineRule="auto"/>
        <w:ind w:left="426"/>
        <w:rPr>
          <w:sz w:val="24"/>
          <w:szCs w:val="24"/>
        </w:rPr>
      </w:pPr>
      <w:r w:rsidRPr="002256AE">
        <w:rPr>
          <w:b/>
          <w:sz w:val="24"/>
          <w:szCs w:val="24"/>
        </w:rPr>
        <w:t>Verejnoprávny subjekt</w:t>
      </w:r>
      <w:r w:rsidRPr="002256AE">
        <w:rPr>
          <w:sz w:val="24"/>
          <w:szCs w:val="24"/>
        </w:rPr>
        <w:t xml:space="preserve"> – každý subjekt, ktorý sa riadi verejným právom v zmysle čl. </w:t>
      </w:r>
      <w:ins w:id="205" w:author="Autor">
        <w:r w:rsidR="00D24B78" w:rsidRPr="002256AE">
          <w:rPr>
            <w:sz w:val="24"/>
            <w:szCs w:val="24"/>
          </w:rPr>
          <w:t>2</w:t>
        </w:r>
        <w:r w:rsidRPr="002256AE">
          <w:rPr>
            <w:sz w:val="24"/>
            <w:szCs w:val="24"/>
          </w:rPr>
          <w:t>ods</w:t>
        </w:r>
        <w:r w:rsidR="008900EB" w:rsidRPr="002256AE">
          <w:rPr>
            <w:sz w:val="24"/>
            <w:szCs w:val="24"/>
          </w:rPr>
          <w:t>ek</w:t>
        </w:r>
        <w:r w:rsidRPr="002256AE">
          <w:rPr>
            <w:sz w:val="24"/>
            <w:szCs w:val="24"/>
          </w:rPr>
          <w:t xml:space="preserve"> </w:t>
        </w:r>
      </w:ins>
      <w:r w:rsidR="00D24B78" w:rsidRPr="002256AE">
        <w:rPr>
          <w:sz w:val="24"/>
          <w:szCs w:val="24"/>
        </w:rPr>
        <w:t>1</w:t>
      </w:r>
      <w:r w:rsidRPr="002256AE">
        <w:rPr>
          <w:sz w:val="24"/>
          <w:szCs w:val="24"/>
        </w:rPr>
        <w:t xml:space="preserve"> </w:t>
      </w:r>
      <w:del w:id="206" w:author="Autor">
        <w:r>
          <w:rPr>
            <w:sz w:val="24"/>
            <w:szCs w:val="24"/>
          </w:rPr>
          <w:delText>ods. 9</w:delText>
        </w:r>
      </w:del>
      <w:ins w:id="207" w:author="Autor">
        <w:r w:rsidR="00D24B78" w:rsidRPr="002256AE">
          <w:rPr>
            <w:sz w:val="24"/>
            <w:szCs w:val="24"/>
          </w:rPr>
          <w:t>bod 4</w:t>
        </w:r>
      </w:ins>
      <w:r w:rsidR="00D24B78" w:rsidRPr="002256AE">
        <w:rPr>
          <w:sz w:val="24"/>
          <w:szCs w:val="24"/>
        </w:rPr>
        <w:t xml:space="preserve"> smernice Európskeho parlamentu a Rady (</w:t>
      </w:r>
      <w:del w:id="208" w:author="Autor">
        <w:r>
          <w:rPr>
            <w:sz w:val="24"/>
            <w:szCs w:val="24"/>
          </w:rPr>
          <w:delText>ES</w:delText>
        </w:r>
      </w:del>
      <w:ins w:id="209" w:author="Autor">
        <w:r w:rsidR="00D24B78" w:rsidRPr="002256AE">
          <w:rPr>
            <w:sz w:val="24"/>
            <w:szCs w:val="24"/>
          </w:rPr>
          <w:t>EÚ</w:t>
        </w:r>
      </w:ins>
      <w:r w:rsidR="00D24B78" w:rsidRPr="002256AE">
        <w:rPr>
          <w:sz w:val="24"/>
          <w:szCs w:val="24"/>
        </w:rPr>
        <w:t>) č.</w:t>
      </w:r>
      <w:del w:id="210" w:author="Autor">
        <w:r>
          <w:rPr>
            <w:sz w:val="24"/>
            <w:szCs w:val="24"/>
          </w:rPr>
          <w:delText> 18/2004</w:delText>
        </w:r>
      </w:del>
      <w:ins w:id="211" w:author="Autor">
        <w:r w:rsidR="00D24B78" w:rsidRPr="002256AE">
          <w:rPr>
            <w:sz w:val="24"/>
            <w:szCs w:val="24"/>
          </w:rPr>
          <w:t xml:space="preserve"> 2014/24/EÚ</w:t>
        </w:r>
      </w:ins>
      <w:r w:rsidR="00D24B78" w:rsidRPr="002256AE">
        <w:rPr>
          <w:sz w:val="24"/>
          <w:szCs w:val="24"/>
        </w:rPr>
        <w:t xml:space="preserve"> z </w:t>
      </w:r>
      <w:del w:id="212" w:author="Autor">
        <w:r>
          <w:rPr>
            <w:sz w:val="24"/>
            <w:szCs w:val="24"/>
          </w:rPr>
          <w:delText xml:space="preserve">31. marca 2004                  </w:delText>
        </w:r>
      </w:del>
      <w:ins w:id="213" w:author="Autor">
        <w:r w:rsidR="00D24B78" w:rsidRPr="002256AE">
          <w:rPr>
            <w:sz w:val="24"/>
            <w:szCs w:val="24"/>
          </w:rPr>
          <w:t>26. februára 2014</w:t>
        </w:r>
      </w:ins>
      <w:r w:rsidR="00D24B78" w:rsidRPr="002256AE">
        <w:rPr>
          <w:sz w:val="24"/>
          <w:szCs w:val="24"/>
        </w:rPr>
        <w:t xml:space="preserve"> o</w:t>
      </w:r>
      <w:del w:id="214" w:author="Autor">
        <w:r>
          <w:rPr>
            <w:sz w:val="24"/>
            <w:szCs w:val="24"/>
          </w:rPr>
          <w:delText xml:space="preserve"> koordinácii postupov zadávania verejných zákaziek na práce, verejných zákaziek                 na dodávku tovaru</w:delText>
        </w:r>
      </w:del>
      <w:ins w:id="215" w:author="Autor">
        <w:r w:rsidR="00D24B78" w:rsidRPr="002256AE">
          <w:rPr>
            <w:sz w:val="24"/>
            <w:szCs w:val="24"/>
          </w:rPr>
          <w:t> verejnom obstarávaní</w:t>
        </w:r>
      </w:ins>
      <w:r w:rsidR="00D24B78" w:rsidRPr="002256AE">
        <w:rPr>
          <w:sz w:val="24"/>
          <w:szCs w:val="24"/>
        </w:rPr>
        <w:t xml:space="preserve"> a </w:t>
      </w:r>
      <w:del w:id="216" w:author="Autor">
        <w:r>
          <w:rPr>
            <w:sz w:val="24"/>
            <w:szCs w:val="24"/>
          </w:rPr>
          <w:delText>verejných zákaziek na služby,</w:delText>
        </w:r>
      </w:del>
      <w:ins w:id="217" w:author="Autor">
        <w:r w:rsidR="00D24B78" w:rsidRPr="002256AE">
          <w:rPr>
            <w:sz w:val="24"/>
            <w:szCs w:val="24"/>
          </w:rPr>
          <w:t xml:space="preserve">o zrušení </w:t>
        </w:r>
        <w:r w:rsidRPr="002256AE">
          <w:rPr>
            <w:sz w:val="24"/>
            <w:szCs w:val="24"/>
          </w:rPr>
          <w:t>smernice č. </w:t>
        </w:r>
        <w:r w:rsidR="008900EB" w:rsidRPr="002256AE">
          <w:rPr>
            <w:sz w:val="24"/>
            <w:szCs w:val="24"/>
          </w:rPr>
          <w:t>2004/18/ES</w:t>
        </w:r>
        <w:r w:rsidR="00D24B78" w:rsidRPr="002256AE">
          <w:rPr>
            <w:sz w:val="24"/>
            <w:szCs w:val="24"/>
          </w:rPr>
          <w:t xml:space="preserve"> v platnom znení</w:t>
        </w:r>
      </w:ins>
      <w:r w:rsidRPr="002256AE">
        <w:rPr>
          <w:sz w:val="24"/>
          <w:szCs w:val="24"/>
        </w:rPr>
        <w:t xml:space="preserve"> a každé európske zoskupenie územnej spolupráce zriadené v súlade s nariadením Európskeho parlamentu a Rady (EÚ) </w:t>
      </w:r>
      <w:del w:id="218" w:author="Autor">
        <w:r>
          <w:rPr>
            <w:sz w:val="24"/>
            <w:szCs w:val="24"/>
          </w:rPr>
          <w:delText xml:space="preserve">                    </w:delText>
        </w:r>
      </w:del>
      <w:r w:rsidRPr="002256AE">
        <w:rPr>
          <w:sz w:val="24"/>
          <w:szCs w:val="24"/>
        </w:rPr>
        <w:t>č. 1302/2013</w:t>
      </w:r>
      <w:r w:rsidR="008900EB" w:rsidRPr="002256AE">
        <w:rPr>
          <w:sz w:val="24"/>
          <w:szCs w:val="24"/>
        </w:rPr>
        <w:t xml:space="preserve"> </w:t>
      </w:r>
      <w:ins w:id="219" w:author="Autor">
        <w:r w:rsidR="008900EB" w:rsidRPr="002256AE">
          <w:rPr>
            <w:sz w:val="24"/>
            <w:szCs w:val="24"/>
          </w:rPr>
          <w:t>zo 17. decembra 2013</w:t>
        </w:r>
        <w:r w:rsidR="00B23658" w:rsidRPr="002256AE">
          <w:rPr>
            <w:sz w:val="24"/>
            <w:szCs w:val="24"/>
          </w:rPr>
          <w:t xml:space="preserve"> v platnom znení</w:t>
        </w:r>
        <w:r w:rsidRPr="002256AE">
          <w:rPr>
            <w:sz w:val="24"/>
            <w:szCs w:val="24"/>
          </w:rPr>
          <w:t xml:space="preserve"> </w:t>
        </w:r>
      </w:ins>
      <w:r w:rsidRPr="002256AE">
        <w:rPr>
          <w:sz w:val="24"/>
          <w:szCs w:val="24"/>
        </w:rPr>
        <w:t>alebo vzniknuté podľa zákona č. 90/2008 Z. z</w:t>
      </w:r>
      <w:del w:id="220" w:author="Autor">
        <w:r>
          <w:rPr>
            <w:sz w:val="24"/>
            <w:szCs w:val="24"/>
          </w:rPr>
          <w:delText>.,</w:delText>
        </w:r>
      </w:del>
      <w:ins w:id="221" w:author="Autor">
        <w:r w:rsidRPr="002256AE">
          <w:rPr>
            <w:sz w:val="24"/>
            <w:szCs w:val="24"/>
          </w:rPr>
          <w:t>.</w:t>
        </w:r>
        <w:r w:rsidR="00B23658" w:rsidRPr="002256AE">
          <w:rPr>
            <w:sz w:val="24"/>
            <w:szCs w:val="24"/>
          </w:rPr>
          <w:t xml:space="preserve"> o európskom zoskupení územnej spolupráce a o doplnení zákona č. 540/2001 Z. z. o štátnej štatistike v znení neskorších predpisov</w:t>
        </w:r>
        <w:r w:rsidRPr="002256AE">
          <w:rPr>
            <w:sz w:val="24"/>
            <w:szCs w:val="24"/>
          </w:rPr>
          <w:t>,</w:t>
        </w:r>
      </w:ins>
      <w:r w:rsidRPr="002256AE">
        <w:rPr>
          <w:sz w:val="24"/>
          <w:szCs w:val="24"/>
        </w:rPr>
        <w:t xml:space="preserve"> bez ohľadu na to, či sa európske zoskupenie územnej spolupráce považuje podľa právnych predpisov Slovenskej </w:t>
      </w:r>
      <w:r w:rsidRPr="00F61C24">
        <w:rPr>
          <w:sz w:val="24"/>
          <w:szCs w:val="24"/>
        </w:rPr>
        <w:t xml:space="preserve">republiky za verejnoprávny subjekt alebo subjekt súkromného práva; </w:t>
      </w:r>
    </w:p>
    <w:p w14:paraId="46BAB589" w14:textId="1BBB64DD" w:rsidR="00EE0DF4" w:rsidRPr="00F61C24" w:rsidRDefault="00083609">
      <w:pPr>
        <w:pStyle w:val="AODefHead"/>
        <w:spacing w:before="120" w:after="120" w:line="240" w:lineRule="auto"/>
        <w:ind w:left="426"/>
        <w:rPr>
          <w:sz w:val="24"/>
          <w:szCs w:val="24"/>
        </w:rPr>
      </w:pPr>
      <w:r w:rsidRPr="00F61C24">
        <w:rPr>
          <w:b/>
          <w:sz w:val="24"/>
          <w:szCs w:val="24"/>
        </w:rPr>
        <w:t xml:space="preserve">Vládny audit </w:t>
      </w:r>
      <w:r w:rsidRPr="00F61C24">
        <w:rPr>
          <w:sz w:val="24"/>
          <w:szCs w:val="24"/>
        </w:rPr>
        <w:t>–</w:t>
      </w:r>
      <w:del w:id="222" w:author="Autor">
        <w:r>
          <w:rPr>
            <w:sz w:val="24"/>
            <w:szCs w:val="24"/>
          </w:rPr>
          <w:delText xml:space="preserve"> vládnym auditom sa rozumie nezávislá, objektívna, overovacia, hodnotiaca</w:delText>
        </w:r>
      </w:del>
      <w:ins w:id="223" w:author="Autor">
        <w:r w:rsidR="00B23658" w:rsidRPr="00F61C24">
          <w:rPr>
            <w:sz w:val="24"/>
            <w:szCs w:val="24"/>
          </w:rPr>
          <w:t>súhrn nezávislých, objektívnych, overovacích, hodnotiacich, uisťovacích</w:t>
        </w:r>
      </w:ins>
      <w:r w:rsidR="00B23658" w:rsidRPr="00F61C24">
        <w:rPr>
          <w:sz w:val="24"/>
          <w:szCs w:val="24"/>
        </w:rPr>
        <w:t xml:space="preserve"> a</w:t>
      </w:r>
      <w:del w:id="224" w:author="Autor">
        <w:r>
          <w:rPr>
            <w:sz w:val="24"/>
            <w:szCs w:val="24"/>
          </w:rPr>
          <w:delText xml:space="preserve"> uisťovania činnosť vykonávaná</w:delText>
        </w:r>
      </w:del>
      <w:ins w:id="225" w:author="Autor">
        <w:r w:rsidR="00B23658" w:rsidRPr="00F61C24">
          <w:rPr>
            <w:sz w:val="24"/>
            <w:szCs w:val="24"/>
          </w:rPr>
          <w:t> konzultačných činností zameraných na zdokonaľovanie riadiacich a kontrolných procesov vykonávaných</w:t>
        </w:r>
      </w:ins>
      <w:r w:rsidR="00B23658" w:rsidRPr="00F61C24">
        <w:rPr>
          <w:sz w:val="24"/>
          <w:szCs w:val="24"/>
        </w:rPr>
        <w:t xml:space="preserve"> podľa zákona </w:t>
      </w:r>
      <w:ins w:id="226" w:author="Autor">
        <w:r w:rsidR="00B23658" w:rsidRPr="00F61C24">
          <w:rPr>
            <w:sz w:val="24"/>
            <w:szCs w:val="24"/>
          </w:rPr>
          <w:t xml:space="preserve">č. 357/2015 Z. z. </w:t>
        </w:r>
      </w:ins>
      <w:r w:rsidR="00B23658" w:rsidRPr="00F61C24">
        <w:rPr>
          <w:sz w:val="24"/>
          <w:szCs w:val="24"/>
        </w:rPr>
        <w:t>o finančnej kontrole a </w:t>
      </w:r>
      <w:del w:id="227" w:author="Autor">
        <w:r>
          <w:rPr>
            <w:sz w:val="24"/>
            <w:szCs w:val="24"/>
          </w:rPr>
          <w:delText xml:space="preserve"> </w:delText>
        </w:r>
      </w:del>
      <w:r w:rsidR="00B23658" w:rsidRPr="00F61C24">
        <w:rPr>
          <w:sz w:val="24"/>
          <w:szCs w:val="24"/>
        </w:rPr>
        <w:t>audite</w:t>
      </w:r>
      <w:del w:id="228" w:author="Autor">
        <w:r>
          <w:rPr>
            <w:sz w:val="24"/>
            <w:szCs w:val="24"/>
          </w:rPr>
          <w:delText>, osobitných predpisov a </w:delText>
        </w:r>
      </w:del>
      <w:ins w:id="229" w:author="Autor">
        <w:r w:rsidR="00B23658" w:rsidRPr="00F61C24">
          <w:rPr>
            <w:sz w:val="24"/>
            <w:szCs w:val="24"/>
          </w:rPr>
          <w:t xml:space="preserve"> </w:t>
        </w:r>
        <w:r w:rsidR="008E7A90">
          <w:t>a iných aplikovateľných právnych prepisov</w:t>
        </w:r>
        <w:r w:rsidR="008E7A90" w:rsidRPr="00307126">
          <w:t xml:space="preserve"> </w:t>
        </w:r>
      </w:ins>
      <w:r w:rsidR="00B23658" w:rsidRPr="00F61C24">
        <w:rPr>
          <w:sz w:val="24"/>
          <w:szCs w:val="24"/>
        </w:rPr>
        <w:t>so zohľadnením medzinárodne uznávaných audítorských štandardov;</w:t>
      </w:r>
    </w:p>
    <w:p w14:paraId="499A5771" w14:textId="5709CC22" w:rsidR="00FB3443" w:rsidRPr="00F61C24" w:rsidRDefault="00FB3443" w:rsidP="00F61C24">
      <w:pPr>
        <w:pStyle w:val="AODefPara"/>
        <w:ind w:left="426"/>
        <w:rPr>
          <w:ins w:id="230" w:author="Autor"/>
          <w:sz w:val="24"/>
          <w:szCs w:val="24"/>
        </w:rPr>
      </w:pPr>
      <w:ins w:id="231" w:author="Autor">
        <w:r w:rsidRPr="00F61C24">
          <w:rPr>
            <w:rFonts w:eastAsia="Times New Roman"/>
            <w:b/>
            <w:color w:val="000000"/>
            <w:sz w:val="24"/>
            <w:szCs w:val="24"/>
            <w:lang w:eastAsia="sk-SK"/>
          </w:rPr>
          <w:t>Výdavky vykazované zjednodušeným spôsobom vykazovania</w:t>
        </w:r>
        <w:r w:rsidRPr="00F61C24">
          <w:rPr>
            <w:rFonts w:eastAsia="Times New Roman"/>
            <w:color w:val="000000"/>
            <w:sz w:val="24"/>
            <w:szCs w:val="24"/>
            <w:lang w:eastAsia="sk-SK"/>
          </w:rPr>
          <w:t xml:space="preserve"> – výdavky, ktorých forma je stanovená v článku 67, písm. b) – d) všeobecného nariadenia. Na výdavky, vykazované zjednodušeným spôsobom vykazovania sa neuplatňuje podmienka preukazovania ich vzniku.</w:t>
        </w:r>
      </w:ins>
    </w:p>
    <w:p w14:paraId="03D3278F" w14:textId="7F193AE3" w:rsidR="00EE0DF4" w:rsidRPr="00F61C24" w:rsidRDefault="00083609">
      <w:pPr>
        <w:pStyle w:val="AODefPara"/>
        <w:spacing w:before="120" w:after="120" w:line="240" w:lineRule="auto"/>
        <w:ind w:left="426"/>
        <w:rPr>
          <w:sz w:val="24"/>
          <w:szCs w:val="24"/>
        </w:rPr>
      </w:pPr>
      <w:r w:rsidRPr="00F61C24">
        <w:rPr>
          <w:b/>
          <w:sz w:val="24"/>
          <w:szCs w:val="24"/>
        </w:rPr>
        <w:t xml:space="preserve">Vyššia moc - </w:t>
      </w:r>
      <w:r w:rsidRPr="00F61C24">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del w:id="232" w:author="Autor">
        <w:r>
          <w:rPr>
            <w:bCs/>
            <w:sz w:val="24"/>
            <w:szCs w:val="24"/>
          </w:rPr>
          <w:delText xml:space="preserve">            </w:delText>
        </w:r>
      </w:del>
      <w:r w:rsidR="00356A8B">
        <w:rPr>
          <w:bCs/>
          <w:sz w:val="24"/>
          <w:szCs w:val="24"/>
        </w:rPr>
        <w:t xml:space="preserve"> </w:t>
      </w:r>
      <w:r w:rsidRPr="00F61C24">
        <w:rPr>
          <w:bCs/>
          <w:sz w:val="24"/>
          <w:szCs w:val="24"/>
        </w:rPr>
        <w:t>ak prekážka, ktorá bráni Strane plniť jej povinnosť, vznikla z jej hospodárskych pomerov;</w:t>
      </w:r>
    </w:p>
    <w:p w14:paraId="56A143CF" w14:textId="05F5170C" w:rsidR="00EE0DF4" w:rsidRPr="002256AE" w:rsidRDefault="00083609">
      <w:pPr>
        <w:pStyle w:val="AODefPara"/>
        <w:spacing w:before="120" w:after="120" w:line="240" w:lineRule="auto"/>
        <w:ind w:left="426"/>
        <w:rPr>
          <w:sz w:val="24"/>
          <w:szCs w:val="24"/>
        </w:rPr>
      </w:pPr>
      <w:r w:rsidRPr="002256AE">
        <w:rPr>
          <w:b/>
          <w:sz w:val="24"/>
          <w:szCs w:val="24"/>
        </w:rPr>
        <w:t>Vyzvanie -</w:t>
      </w:r>
      <w:r w:rsidRPr="002256AE">
        <w:rPr>
          <w:sz w:val="24"/>
          <w:szCs w:val="24"/>
        </w:rPr>
        <w:t xml:space="preserve"> východiskový metodický a odborný podklad zo strany Poskytovateľa,                  na základe ktorého Prijímateľ v postavení žiadateľa vypracoval a predložil žiadosť o NFP Poskytovateľovi, určujúcim Vyzvaním pre </w:t>
      </w:r>
      <w:del w:id="233" w:author="Autor">
        <w:r>
          <w:rPr>
            <w:sz w:val="24"/>
            <w:szCs w:val="24"/>
          </w:rPr>
          <w:delText>strany</w:delText>
        </w:r>
      </w:del>
      <w:ins w:id="234" w:author="Autor">
        <w:r w:rsidR="00B23658" w:rsidRPr="002256AE">
          <w:rPr>
            <w:sz w:val="24"/>
            <w:szCs w:val="24"/>
          </w:rPr>
          <w:t>S</w:t>
        </w:r>
        <w:r w:rsidRPr="002256AE">
          <w:rPr>
            <w:sz w:val="24"/>
            <w:szCs w:val="24"/>
          </w:rPr>
          <w:t>trany</w:t>
        </w:r>
      </w:ins>
      <w:r w:rsidRPr="002256AE">
        <w:rPr>
          <w:sz w:val="24"/>
          <w:szCs w:val="24"/>
        </w:rPr>
        <w:t xml:space="preserve"> je Vyzvanie uvedené v úvodnej tabuľke obsiahnutej v texte rozhodnutia o schválení žiadosti o NFP; </w:t>
      </w:r>
    </w:p>
    <w:p w14:paraId="6322362B" w14:textId="2ECF40FE" w:rsidR="00CE7FEA" w:rsidRPr="002256AE" w:rsidRDefault="00083609">
      <w:pPr>
        <w:pStyle w:val="AODefPara"/>
        <w:spacing w:before="120" w:after="120" w:line="240" w:lineRule="auto"/>
        <w:ind w:left="426"/>
        <w:rPr>
          <w:sz w:val="24"/>
          <w:szCs w:val="24"/>
        </w:rPr>
      </w:pPr>
      <w:r w:rsidRPr="002256AE">
        <w:rPr>
          <w:b/>
          <w:sz w:val="24"/>
          <w:szCs w:val="24"/>
        </w:rPr>
        <w:t>Začatie realizácie hlavných aktivít Projektu</w:t>
      </w:r>
      <w:r w:rsidRPr="002256AE">
        <w:rPr>
          <w:sz w:val="24"/>
          <w:szCs w:val="24"/>
        </w:rPr>
        <w:t xml:space="preserve"> - nastane v kalendárny deň, kedy došlo            k začatiu realizácie prvej hlavnej Aktivity Projektu uvedenej v Prílohe č. 2 rozhodnutia            o schválení žiadosti o NFP. </w:t>
      </w:r>
    </w:p>
    <w:p w14:paraId="0C977608" w14:textId="787F6433" w:rsidR="00EE0DF4" w:rsidRPr="00CE7FEA" w:rsidRDefault="00083609">
      <w:pPr>
        <w:pStyle w:val="AODefPara"/>
        <w:spacing w:before="120" w:after="120" w:line="240" w:lineRule="auto"/>
        <w:ind w:left="426"/>
        <w:rPr>
          <w:sz w:val="24"/>
          <w:szCs w:val="24"/>
        </w:rPr>
        <w:pPrChange w:id="235" w:author="Autor">
          <w:pPr>
            <w:pStyle w:val="AODefPara"/>
            <w:numPr>
              <w:ilvl w:val="0"/>
              <w:numId w:val="0"/>
            </w:numPr>
            <w:spacing w:before="120" w:after="120" w:line="240" w:lineRule="auto"/>
            <w:ind w:left="426"/>
          </w:pPr>
        </w:pPrChange>
      </w:pPr>
      <w:r w:rsidRPr="00CE7FEA">
        <w:rPr>
          <w:sz w:val="24"/>
          <w:szCs w:val="24"/>
        </w:rPr>
        <w:lastRenderedPageBreak/>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Pr="002256AE" w:rsidRDefault="00083609">
      <w:pPr>
        <w:pStyle w:val="AODefPara"/>
        <w:spacing w:before="120" w:after="120" w:line="240" w:lineRule="auto"/>
        <w:ind w:left="426"/>
        <w:rPr>
          <w:sz w:val="24"/>
          <w:szCs w:val="24"/>
        </w:rPr>
      </w:pPr>
      <w:r w:rsidRPr="002256AE">
        <w:rPr>
          <w:b/>
          <w:bCs/>
          <w:sz w:val="24"/>
          <w:szCs w:val="24"/>
        </w:rPr>
        <w:t xml:space="preserve">Začatie Verejného obstarávania/obstarávania </w:t>
      </w:r>
      <w:r w:rsidRPr="002256AE">
        <w:rPr>
          <w:bCs/>
          <w:sz w:val="24"/>
          <w:szCs w:val="24"/>
        </w:rPr>
        <w:t>alebo</w:t>
      </w:r>
      <w:r w:rsidRPr="002256AE">
        <w:rPr>
          <w:b/>
          <w:bCs/>
          <w:sz w:val="24"/>
          <w:szCs w:val="24"/>
        </w:rPr>
        <w:t xml:space="preserve"> začatie VO – </w:t>
      </w:r>
      <w:r w:rsidRPr="002256AE">
        <w:rPr>
          <w:bCs/>
          <w:sz w:val="24"/>
          <w:szCs w:val="24"/>
        </w:rPr>
        <w:t xml:space="preserve">nastane vo vzťahu ku konkrétnemu Verejnému obstarávaniu uskutočnením prvého z nasledovných úkonov: </w:t>
      </w:r>
    </w:p>
    <w:p w14:paraId="41A2CF40" w14:textId="30FA10E9" w:rsidR="00EE0DF4" w:rsidRPr="002256AE" w:rsidRDefault="00083609">
      <w:pPr>
        <w:pStyle w:val="AODefPara"/>
        <w:numPr>
          <w:ilvl w:val="0"/>
          <w:numId w:val="19"/>
        </w:numPr>
        <w:tabs>
          <w:tab w:val="clear" w:pos="927"/>
        </w:tabs>
        <w:spacing w:before="120" w:after="120" w:line="240" w:lineRule="auto"/>
        <w:ind w:left="709" w:hanging="283"/>
        <w:rPr>
          <w:sz w:val="24"/>
          <w:szCs w:val="24"/>
        </w:rPr>
      </w:pPr>
      <w:commentRangeStart w:id="236"/>
      <w:r w:rsidRPr="002256AE">
        <w:rPr>
          <w:bCs/>
          <w:sz w:val="24"/>
          <w:szCs w:val="24"/>
        </w:rPr>
        <w:t xml:space="preserve">predloženie dokumentácie k VO na výkon </w:t>
      </w:r>
      <w:ins w:id="237" w:author="Autor">
        <w:r w:rsidR="008F681B" w:rsidRPr="002256AE">
          <w:rPr>
            <w:bCs/>
            <w:sz w:val="24"/>
            <w:szCs w:val="24"/>
          </w:rPr>
          <w:t xml:space="preserve">prvej </w:t>
        </w:r>
      </w:ins>
      <w:r w:rsidRPr="002256AE">
        <w:rPr>
          <w:bCs/>
          <w:sz w:val="24"/>
          <w:szCs w:val="24"/>
        </w:rPr>
        <w:t>ex-ante kontroly, ak je takáto kontrola vzhľadom na charakter zákazky povinná, alebo</w:t>
      </w:r>
      <w:commentRangeEnd w:id="236"/>
      <w:r w:rsidR="009C726C">
        <w:rPr>
          <w:rStyle w:val="Odkaznakomentr"/>
          <w:rFonts w:eastAsia="Calibri"/>
          <w:szCs w:val="20"/>
          <w:lang w:eastAsia="sk-SK"/>
        </w:rPr>
        <w:commentReference w:id="236"/>
      </w:r>
      <w:r w:rsidRPr="002256AE">
        <w:rPr>
          <w:bCs/>
          <w:sz w:val="24"/>
          <w:szCs w:val="24"/>
        </w:rPr>
        <w:t xml:space="preserve"> </w:t>
      </w:r>
    </w:p>
    <w:p w14:paraId="1DF5B3AD" w14:textId="0467802F" w:rsidR="00EE0DF4" w:rsidRPr="002256AE" w:rsidRDefault="00083609">
      <w:pPr>
        <w:pStyle w:val="AODefPara"/>
        <w:numPr>
          <w:ilvl w:val="0"/>
          <w:numId w:val="19"/>
        </w:numPr>
        <w:tabs>
          <w:tab w:val="clear" w:pos="927"/>
        </w:tabs>
        <w:spacing w:before="120" w:after="120" w:line="240" w:lineRule="auto"/>
        <w:ind w:left="709" w:hanging="283"/>
        <w:rPr>
          <w:sz w:val="24"/>
          <w:szCs w:val="24"/>
        </w:rPr>
      </w:pPr>
      <w:r w:rsidRPr="002256AE">
        <w:rPr>
          <w:bCs/>
          <w:sz w:val="24"/>
          <w:szCs w:val="24"/>
        </w:rPr>
        <w:t>pri Verejných obstarávaniach, kde nie je povinne vykonávaná</w:t>
      </w:r>
      <w:ins w:id="238" w:author="Autor">
        <w:r w:rsidRPr="002256AE">
          <w:rPr>
            <w:bCs/>
            <w:sz w:val="24"/>
            <w:szCs w:val="24"/>
          </w:rPr>
          <w:t xml:space="preserve"> </w:t>
        </w:r>
        <w:r w:rsidR="008F681B" w:rsidRPr="002256AE">
          <w:rPr>
            <w:bCs/>
            <w:sz w:val="24"/>
            <w:szCs w:val="24"/>
          </w:rPr>
          <w:t>prvá</w:t>
        </w:r>
      </w:ins>
      <w:r w:rsidR="008F681B" w:rsidRPr="002256AE">
        <w:rPr>
          <w:bCs/>
          <w:sz w:val="24"/>
          <w:szCs w:val="24"/>
        </w:rPr>
        <w:t xml:space="preserve"> </w:t>
      </w:r>
      <w:r w:rsidRPr="002256AE">
        <w:rPr>
          <w:bCs/>
          <w:sz w:val="24"/>
          <w:szCs w:val="24"/>
        </w:rPr>
        <w:t xml:space="preserve">ex-ante kontrola sa              za začatie Verejného obstarávania považuje: </w:t>
      </w:r>
    </w:p>
    <w:p w14:paraId="75FABD20"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odoslanie oznámenia o vyhlásení Verejného obstarávania, alebo</w:t>
      </w:r>
    </w:p>
    <w:p w14:paraId="2F366731"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 xml:space="preserve">odoslanie oznámenia použitého ako výzva na súťaž alebo výzva na predkladanie ponúk na zverejnenie, alebo </w:t>
      </w:r>
    </w:p>
    <w:p w14:paraId="5521924C"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spustenie procesu zadávania zákazky v rámci elektronického trhoviska;</w:t>
      </w:r>
    </w:p>
    <w:p w14:paraId="03F6631A" w14:textId="421480E0" w:rsidR="00EE0DF4" w:rsidRPr="002256AE" w:rsidRDefault="00083609">
      <w:pPr>
        <w:pStyle w:val="AODefPara"/>
        <w:numPr>
          <w:ilvl w:val="0"/>
          <w:numId w:val="0"/>
        </w:numPr>
        <w:spacing w:before="120" w:after="120" w:line="240" w:lineRule="auto"/>
        <w:ind w:left="426"/>
        <w:rPr>
          <w:bCs/>
          <w:sz w:val="24"/>
          <w:szCs w:val="24"/>
        </w:rPr>
      </w:pPr>
      <w:r w:rsidRPr="002256AE">
        <w:rPr>
          <w:b/>
          <w:bCs/>
          <w:sz w:val="24"/>
          <w:szCs w:val="24"/>
        </w:rPr>
        <w:t xml:space="preserve">Zákon o finančnej kontrole a  audite </w:t>
      </w:r>
      <w:r w:rsidRPr="002256AE">
        <w:rPr>
          <w:bCs/>
          <w:sz w:val="24"/>
          <w:szCs w:val="24"/>
        </w:rPr>
        <w:t xml:space="preserve">- zákon č. </w:t>
      </w:r>
      <w:r w:rsidR="00B51529" w:rsidRPr="002256AE">
        <w:rPr>
          <w:bCs/>
          <w:sz w:val="24"/>
          <w:szCs w:val="24"/>
        </w:rPr>
        <w:t>357</w:t>
      </w:r>
      <w:r w:rsidRPr="002256AE">
        <w:rPr>
          <w:bCs/>
          <w:sz w:val="24"/>
          <w:szCs w:val="24"/>
        </w:rPr>
        <w:t>/20</w:t>
      </w:r>
      <w:r w:rsidR="00B51529" w:rsidRPr="002256AE">
        <w:rPr>
          <w:bCs/>
          <w:sz w:val="24"/>
          <w:szCs w:val="24"/>
        </w:rPr>
        <w:t>15</w:t>
      </w:r>
      <w:r w:rsidRPr="002256AE">
        <w:rPr>
          <w:bCs/>
          <w:sz w:val="24"/>
          <w:szCs w:val="24"/>
        </w:rPr>
        <w:t xml:space="preserve"> Z. z. o finančnej kontrole a  audite a o zmene a doplnení niektorých zákonov;</w:t>
      </w:r>
    </w:p>
    <w:p w14:paraId="019FAA59" w14:textId="64CAF68E" w:rsidR="00C2449D" w:rsidRPr="002256AE" w:rsidRDefault="00C2449D" w:rsidP="00214715">
      <w:pPr>
        <w:pStyle w:val="AODefPara"/>
        <w:numPr>
          <w:ilvl w:val="0"/>
          <w:numId w:val="0"/>
        </w:numPr>
        <w:spacing w:before="120" w:line="264" w:lineRule="auto"/>
        <w:ind w:left="426"/>
        <w:outlineLvl w:val="9"/>
        <w:rPr>
          <w:ins w:id="239" w:author="Autor"/>
          <w:bCs/>
          <w:sz w:val="24"/>
          <w:szCs w:val="24"/>
        </w:rPr>
      </w:pPr>
      <w:ins w:id="240" w:author="Autor">
        <w:r w:rsidRPr="002256AE">
          <w:rPr>
            <w:b/>
            <w:bCs/>
            <w:sz w:val="24"/>
            <w:szCs w:val="24"/>
          </w:rPr>
          <w:t xml:space="preserve">Zákon o príspevku z EŠIF – </w:t>
        </w:r>
        <w:r w:rsidRPr="002256AE">
          <w:rPr>
            <w:bCs/>
            <w:sz w:val="24"/>
            <w:szCs w:val="24"/>
          </w:rPr>
          <w:t xml:space="preserve">zákon č. 292/2014 Z. z. o </w:t>
        </w:r>
        <w:r w:rsidRPr="002256AE">
          <w:rPr>
            <w:sz w:val="24"/>
            <w:szCs w:val="24"/>
          </w:rPr>
          <w:t>príspevku poskytovanom z európskych štrukturálnych a investičných fondov a o zmene a doplnení niektorých zákonov v znení neskorších predpisov;</w:t>
        </w:r>
      </w:ins>
    </w:p>
    <w:p w14:paraId="1E4488BB" w14:textId="77777777" w:rsidR="00EE0DF4" w:rsidRPr="002256AE" w:rsidRDefault="00083609">
      <w:pPr>
        <w:pStyle w:val="AODefPara"/>
        <w:numPr>
          <w:ilvl w:val="0"/>
          <w:numId w:val="0"/>
        </w:numPr>
        <w:spacing w:before="120" w:after="120" w:line="240" w:lineRule="auto"/>
        <w:ind w:left="426"/>
        <w:rPr>
          <w:b/>
          <w:sz w:val="24"/>
          <w:szCs w:val="24"/>
        </w:rPr>
      </w:pPr>
      <w:r w:rsidRPr="002256AE">
        <w:rPr>
          <w:b/>
          <w:sz w:val="24"/>
          <w:szCs w:val="24"/>
        </w:rPr>
        <w:t>Zákon o rozpočtových pravidlách</w:t>
      </w:r>
      <w:r w:rsidRPr="002256AE">
        <w:rPr>
          <w:sz w:val="24"/>
          <w:szCs w:val="24"/>
        </w:rPr>
        <w:t xml:space="preserve"> – zákon č. 523/2004 Z. z. o rozpočtových pravidlách verejnej správy a o zmene a doplnení niektorých zákonov v znení neskorších predpisov;</w:t>
      </w:r>
      <w:r w:rsidRPr="002256AE">
        <w:rPr>
          <w:b/>
          <w:sz w:val="24"/>
          <w:szCs w:val="24"/>
        </w:rPr>
        <w:t xml:space="preserve"> </w:t>
      </w:r>
    </w:p>
    <w:p w14:paraId="5A9713AA" w14:textId="2681CF26"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Zákon o verejnom obstarávaní </w:t>
      </w:r>
      <w:r w:rsidRPr="002256AE">
        <w:rPr>
          <w:sz w:val="24"/>
          <w:szCs w:val="24"/>
        </w:rPr>
        <w:t>alebo</w:t>
      </w:r>
      <w:r w:rsidRPr="002256AE">
        <w:rPr>
          <w:b/>
          <w:sz w:val="24"/>
          <w:szCs w:val="24"/>
        </w:rPr>
        <w:t xml:space="preserve"> zákon o VO </w:t>
      </w:r>
      <w:r w:rsidRPr="002256AE">
        <w:rPr>
          <w:sz w:val="24"/>
          <w:szCs w:val="24"/>
        </w:rPr>
        <w:t xml:space="preserve">– zákon č. 25/2006 Z. z. </w:t>
      </w:r>
      <w:del w:id="241" w:author="Autor">
        <w:r>
          <w:rPr>
            <w:sz w:val="24"/>
            <w:szCs w:val="24"/>
          </w:rPr>
          <w:delText>o verejnom obstarávaní  a o zmene a doplnení niektorých zákonov v znení neskorších predpisov</w:delText>
        </w:r>
      </w:del>
      <w:ins w:id="242" w:author="Autor">
        <w:r w:rsidRPr="002256AE">
          <w:rPr>
            <w:sz w:val="24"/>
            <w:szCs w:val="24"/>
          </w:rPr>
          <w:t xml:space="preserve">o verejnom obstarávaní  </w:t>
        </w:r>
        <w:r w:rsidR="00C2449D" w:rsidRPr="002256AE">
          <w:rPr>
            <w:sz w:val="24"/>
            <w:szCs w:val="24"/>
          </w:rPr>
          <w:t>alebo zákon č. 343/2015 o verejnom obstarávaní podľa toho, ktorý z týchto predpisov sa na danú skutočnosť uplatňuje</w:t>
        </w:r>
        <w:r w:rsidR="00F61C24">
          <w:rPr>
            <w:sz w:val="24"/>
            <w:szCs w:val="24"/>
          </w:rPr>
          <w:t>; v prípade, ak sa môžu uplatniť oba právne predpisy, pričom konkrétne ustanovenie je v nich označené odlišne, údaje pre zákon č. 25/2006 Z. z. sa uvádzajú v zátvorke</w:t>
        </w:r>
      </w:ins>
      <w:r w:rsidRPr="002256AE">
        <w:rPr>
          <w:sz w:val="24"/>
          <w:szCs w:val="24"/>
        </w:rPr>
        <w:t>;</w:t>
      </w:r>
    </w:p>
    <w:p w14:paraId="70DA57BE" w14:textId="77777777" w:rsidR="00EE0DF4" w:rsidRPr="002256AE" w:rsidRDefault="00083609">
      <w:pPr>
        <w:spacing w:before="120" w:after="120"/>
        <w:ind w:left="426"/>
        <w:jc w:val="both"/>
      </w:pPr>
      <w:commentRangeStart w:id="243"/>
      <w:r w:rsidRPr="002256AE">
        <w:rPr>
          <w:b/>
        </w:rPr>
        <w:t xml:space="preserve">Zmena podmienok pre projekty generujúce príjmy - </w:t>
      </w:r>
      <w:r w:rsidRPr="002256AE">
        <w:t xml:space="preserve">zmena, ktorá nastáva v prípade: </w:t>
      </w:r>
    </w:p>
    <w:p w14:paraId="0364FEF3" w14:textId="77777777" w:rsidR="00EE0DF4" w:rsidRPr="002256AE" w:rsidRDefault="00083609">
      <w:pPr>
        <w:numPr>
          <w:ilvl w:val="0"/>
          <w:numId w:val="8"/>
        </w:numPr>
        <w:tabs>
          <w:tab w:val="clear" w:pos="360"/>
        </w:tabs>
        <w:spacing w:before="120" w:after="120"/>
        <w:ind w:left="709" w:hanging="283"/>
        <w:jc w:val="both"/>
      </w:pPr>
      <w:r w:rsidRPr="002256AE">
        <w:t>ak určité zdroje príjmov neboli zohľadnené pri výpočte finančnej medzery                      pri predložení žiadosti o NFP alebo nové zdroje príjmov sa objavili počas monitorovania čistých príjmov na základe monitorovacích správ alebo</w:t>
      </w:r>
    </w:p>
    <w:p w14:paraId="54956B8B" w14:textId="77777777" w:rsidR="00EE0DF4" w:rsidRPr="002256AE" w:rsidRDefault="00083609">
      <w:pPr>
        <w:numPr>
          <w:ilvl w:val="0"/>
          <w:numId w:val="8"/>
        </w:numPr>
        <w:tabs>
          <w:tab w:val="clear" w:pos="360"/>
        </w:tabs>
        <w:spacing w:before="120" w:after="120"/>
        <w:ind w:left="851" w:hanging="425"/>
        <w:jc w:val="both"/>
      </w:pPr>
      <w:r w:rsidRPr="002256AE">
        <w:t>dochádza k zmenám v tarifnej politike;</w:t>
      </w:r>
    </w:p>
    <w:commentRangeEnd w:id="243"/>
    <w:p w14:paraId="034BA757" w14:textId="5CF4A996" w:rsidR="00EE0DF4" w:rsidRPr="002256AE" w:rsidRDefault="00083609">
      <w:pPr>
        <w:spacing w:before="120" w:after="120"/>
        <w:ind w:left="426"/>
        <w:jc w:val="both"/>
      </w:pPr>
      <w:r w:rsidRPr="002256AE">
        <w:rPr>
          <w:rStyle w:val="Odkaznakomentr"/>
          <w:sz w:val="24"/>
          <w:lang w:val="x-none" w:eastAsia="x-none"/>
        </w:rPr>
        <w:commentReference w:id="243"/>
      </w:r>
      <w:r w:rsidRPr="002256AE">
        <w:rPr>
          <w:b/>
        </w:rPr>
        <w:t>Zverejnenie</w:t>
      </w:r>
      <w:r w:rsidRPr="002256AE">
        <w:t xml:space="preserve"> – je vykonané vo vzťahu k akémukoľvek Právnemu dokumentu, ktorým je Prijímateľ viazaný podľa </w:t>
      </w:r>
      <w:r w:rsidRPr="002256AE">
        <w:rPr>
          <w:bCs/>
        </w:rPr>
        <w:t>rozhodnutí o schválení žiadosti o NFP</w:t>
      </w:r>
      <w:r w:rsidRPr="002256AE">
        <w:t>,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w:t>
      </w:r>
      <w:del w:id="244" w:author="Autor">
        <w:r>
          <w:delText xml:space="preserve">                           </w:delText>
        </w:r>
      </w:del>
      <w:r w:rsidRPr="002256AE">
        <w:t xml:space="preserve"> zo všeobecného nariadenia a implementačných nariadení týkajúce sa informovania a publicity týmto zostávajú </w:t>
      </w:r>
      <w:r w:rsidRPr="002256AE">
        <w:lastRenderedPageBreak/>
        <w:t xml:space="preserve">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28DB0EEC" w:rsidR="00EE0DF4" w:rsidRPr="002256AE" w:rsidRDefault="00083609">
      <w:pPr>
        <w:spacing w:before="120" w:after="120"/>
        <w:ind w:left="426"/>
        <w:jc w:val="both"/>
        <w:rPr>
          <w:bCs/>
        </w:rPr>
      </w:pPr>
      <w:r w:rsidRPr="002256AE">
        <w:rPr>
          <w:b/>
        </w:rPr>
        <w:t xml:space="preserve">Žiadosť o platbu </w:t>
      </w:r>
      <w:r w:rsidRPr="002256AE">
        <w:t>alebo</w:t>
      </w:r>
      <w:r w:rsidRPr="002256AE">
        <w:rPr>
          <w:b/>
        </w:rPr>
        <w:t xml:space="preserve"> ŽoP -</w:t>
      </w:r>
      <w:r w:rsidRPr="002256AE">
        <w:t xml:space="preserve">  dokument, ktorý pozostáva z formuláru žiadosti </w:t>
      </w:r>
      <w:del w:id="245" w:author="Autor">
        <w:r>
          <w:delText xml:space="preserve">                     </w:delText>
        </w:r>
      </w:del>
      <w:r w:rsidRPr="002256AE">
        <w:t xml:space="preserve">a povinných príloh, na základe ktorého je Prijímateľovi </w:t>
      </w:r>
      <w:del w:id="246" w:author="Autor">
        <w:r>
          <w:delText>uhrádzaný</w:delText>
        </w:r>
      </w:del>
      <w:ins w:id="247" w:author="Autor">
        <w:r w:rsidR="00356A8B">
          <w:t xml:space="preserve">možné </w:t>
        </w:r>
        <w:r w:rsidR="00C2449D" w:rsidRPr="002256AE">
          <w:t>poskyt</w:t>
        </w:r>
        <w:r w:rsidR="00356A8B">
          <w:t>núť</w:t>
        </w:r>
      </w:ins>
      <w:r w:rsidR="00C2449D" w:rsidRPr="002256AE">
        <w:t xml:space="preserve"> </w:t>
      </w:r>
      <w:r w:rsidRPr="002256AE">
        <w:t>príspevok, t.j. prostriedky EÚ a štátneho rozpočtu na</w:t>
      </w:r>
      <w:del w:id="248" w:author="Autor">
        <w:r>
          <w:delText xml:space="preserve"> </w:delText>
        </w:r>
      </w:del>
      <w:ins w:id="249" w:author="Autor">
        <w:r w:rsidR="00356A8B">
          <w:t> </w:t>
        </w:r>
      </w:ins>
      <w:r w:rsidRPr="002256AE">
        <w:t xml:space="preserve">spolufinancovanie </w:t>
      </w:r>
      <w:ins w:id="250" w:author="Autor">
        <w:r w:rsidR="00C2449D" w:rsidRPr="002256AE">
          <w:t xml:space="preserve">a zdroja pro-rata (ak relevantné) </w:t>
        </w:r>
      </w:ins>
      <w:r w:rsidRPr="002256AE">
        <w:t xml:space="preserve">v príslušnom pomere. </w:t>
      </w:r>
      <w:r w:rsidRPr="002256AE">
        <w:rPr>
          <w:bCs/>
        </w:rPr>
        <w:t xml:space="preserve">Žiadosť o platbu </w:t>
      </w:r>
      <w:del w:id="251" w:author="Autor">
        <w:r>
          <w:rPr>
            <w:bCs/>
          </w:rPr>
          <w:delText>prijímateľ eviduje</w:delText>
        </w:r>
      </w:del>
      <w:ins w:id="252" w:author="Autor">
        <w:r w:rsidR="00B16E6B" w:rsidRPr="002256AE">
          <w:rPr>
            <w:bCs/>
          </w:rPr>
          <w:t>vypraco</w:t>
        </w:r>
        <w:r w:rsidR="00D47078" w:rsidRPr="002256AE">
          <w:rPr>
            <w:bCs/>
          </w:rPr>
          <w:t>vá</w:t>
        </w:r>
        <w:r w:rsidR="009D318A">
          <w:rPr>
            <w:bCs/>
          </w:rPr>
          <w:t>v</w:t>
        </w:r>
        <w:r w:rsidR="00D47078" w:rsidRPr="002256AE">
          <w:rPr>
            <w:bCs/>
          </w:rPr>
          <w:t>a a elektronicky odosiela prostredníctvom elektronického formulára</w:t>
        </w:r>
      </w:ins>
      <w:r w:rsidR="00D47078" w:rsidRPr="002256AE">
        <w:rPr>
          <w:bCs/>
        </w:rPr>
        <w:t xml:space="preserve"> </w:t>
      </w:r>
      <w:r w:rsidRPr="002256AE">
        <w:rPr>
          <w:bCs/>
        </w:rPr>
        <w:t>v ITMS2014</w:t>
      </w:r>
      <w:del w:id="253" w:author="Autor">
        <w:r>
          <w:rPr>
            <w:bCs/>
          </w:rPr>
          <w:delText>+;</w:delText>
        </w:r>
      </w:del>
      <w:ins w:id="254" w:author="Autor">
        <w:r w:rsidRPr="002256AE">
          <w:rPr>
            <w:bCs/>
          </w:rPr>
          <w:t>+</w:t>
        </w:r>
        <w:r w:rsidR="00D47078" w:rsidRPr="002256AE">
          <w:rPr>
            <w:bCs/>
          </w:rPr>
          <w:t xml:space="preserve"> vždy Prijímateľ</w:t>
        </w:r>
        <w:r w:rsidRPr="002256AE">
          <w:rPr>
            <w:bCs/>
          </w:rPr>
          <w:t>;</w:t>
        </w:r>
      </w:ins>
    </w:p>
    <w:p w14:paraId="4E1A8B76" w14:textId="76D834D8" w:rsidR="00EE0DF4" w:rsidRPr="002256AE" w:rsidRDefault="00083609">
      <w:pPr>
        <w:spacing w:before="120" w:after="120"/>
        <w:ind w:left="426"/>
        <w:jc w:val="both"/>
      </w:pPr>
      <w:r w:rsidRPr="002256AE">
        <w:rPr>
          <w:b/>
          <w:bCs/>
        </w:rPr>
        <w:t xml:space="preserve">Žiadosť o vrátenie finančných prostriedkov </w:t>
      </w:r>
      <w:r w:rsidRPr="002256AE">
        <w:rPr>
          <w:bCs/>
        </w:rPr>
        <w:t>alebo</w:t>
      </w:r>
      <w:r w:rsidRPr="002256AE">
        <w:rPr>
          <w:b/>
          <w:bCs/>
        </w:rPr>
        <w:t xml:space="preserve"> ŽoV </w:t>
      </w:r>
      <w:r w:rsidRPr="002256AE">
        <w:rPr>
          <w:bCs/>
        </w:rPr>
        <w:t>–</w:t>
      </w:r>
      <w:r w:rsidRPr="002256AE">
        <w:rPr>
          <w:b/>
          <w:bCs/>
        </w:rPr>
        <w:t xml:space="preserve"> </w:t>
      </w:r>
      <w:r w:rsidRPr="002256AE">
        <w:t xml:space="preserve">doklad, ktorý pozostáva                  z formuláru žiadosti o vrátenie finančných prostriedkov a príloh, na </w:t>
      </w:r>
      <w:ins w:id="255" w:author="Autor">
        <w:r w:rsidRPr="002256AE">
          <w:t xml:space="preserve">základe </w:t>
        </w:r>
      </w:ins>
      <w:r w:rsidR="008D7FF0" w:rsidRPr="002256AE">
        <w:t>ktorých</w:t>
      </w:r>
      <w:del w:id="256" w:author="Autor">
        <w:r>
          <w:delText xml:space="preserve"> základe</w:delText>
        </w:r>
      </w:del>
      <w:r w:rsidR="008D7FF0" w:rsidRPr="002256AE">
        <w:t xml:space="preserve"> </w:t>
      </w:r>
      <w:r w:rsidRPr="002256AE">
        <w:t>má Prijímateľ povinnosť vrátiť finančné prostriedky v príslušnom pomere na stanovené bankové účty</w:t>
      </w:r>
      <w:r w:rsidRPr="002256AE">
        <w:rPr>
          <w:bCs/>
        </w:rPr>
        <w:t>.</w:t>
      </w:r>
    </w:p>
    <w:p w14:paraId="6B64FBA2" w14:textId="66AC2917" w:rsidR="00EE0DF4" w:rsidRPr="002256AE" w:rsidRDefault="00083609">
      <w:pPr>
        <w:spacing w:before="120" w:after="120"/>
        <w:ind w:left="426" w:hanging="426"/>
        <w:jc w:val="both"/>
      </w:pPr>
      <w:r w:rsidRPr="002256AE">
        <w:t xml:space="preserve">5.  </w:t>
      </w:r>
      <w:r w:rsidRPr="002256AE">
        <w:tab/>
        <w:t>Ak sa akékoľvek ustanovenie VP</w:t>
      </w:r>
      <w:r w:rsidR="00CE7FEA">
        <w:t xml:space="preserve"> </w:t>
      </w:r>
      <w:ins w:id="257" w:author="Autor">
        <w:r w:rsidR="00CE7FEA">
          <w:t>alebo ostatných príloh r</w:t>
        </w:r>
        <w:r w:rsidR="00D47078" w:rsidRPr="002256AE">
          <w:t>ozhodnutia o schválení žiadosti o NFP</w:t>
        </w:r>
        <w:r w:rsidRPr="002256AE">
          <w:t xml:space="preserve"> </w:t>
        </w:r>
      </w:ins>
      <w:r w:rsidRPr="002256AE">
        <w:t>stane neplatným v dôsledku jeho rozporu s právnymi predpismi SR alebo právnymi aktmi EÚ, nespôsobí to neplatnosť celých VP</w:t>
      </w:r>
      <w:ins w:id="258" w:author="Autor">
        <w:r w:rsidR="00CE7FEA">
          <w:t xml:space="preserve"> alebo iných príloh r</w:t>
        </w:r>
        <w:r w:rsidR="00D47078" w:rsidRPr="002256AE">
          <w:t>ozhodnutia o schválení žiadosti o NFP</w:t>
        </w:r>
      </w:ins>
      <w:r w:rsidRPr="002256AE">
        <w:t>, ale iba dotknutého ustanovenia</w:t>
      </w:r>
      <w:del w:id="259" w:author="Autor">
        <w:r>
          <w:delText xml:space="preserve"> VP</w:delText>
        </w:r>
      </w:del>
      <w:r w:rsidRPr="002256AE">
        <w:t xml:space="preserve">. Poskytovateľ Bezodkladne nahradí neplatné ustanovenie novým platným ustanovením, prípadne vypustením takéhoto ustanovenia tak, aby zostal zachovaný účel </w:t>
      </w:r>
      <w:del w:id="260" w:author="Autor">
        <w:r>
          <w:delText xml:space="preserve">VP </w:delText>
        </w:r>
      </w:del>
      <w:r w:rsidR="00D47078" w:rsidRPr="002256AE">
        <w:t>a</w:t>
      </w:r>
      <w:del w:id="261" w:author="Autor">
        <w:r>
          <w:delText xml:space="preserve"> </w:delText>
        </w:r>
      </w:del>
      <w:ins w:id="262" w:author="Autor">
        <w:r w:rsidR="00D47078" w:rsidRPr="002256AE">
          <w:t> </w:t>
        </w:r>
      </w:ins>
      <w:r w:rsidR="00D47078" w:rsidRPr="002256AE">
        <w:t xml:space="preserve">obsah </w:t>
      </w:r>
      <w:del w:id="263" w:author="Autor">
        <w:r>
          <w:delText>jednotlivých ustanovení VP</w:delText>
        </w:r>
      </w:del>
      <w:ins w:id="264" w:author="Autor">
        <w:r w:rsidRPr="002256AE">
          <w:t>VP</w:t>
        </w:r>
        <w:r w:rsidR="00D47078" w:rsidRPr="002256AE">
          <w:t xml:space="preserve"> alebo dotknutej prílohy</w:t>
        </w:r>
        <w:r w:rsidRPr="002256AE">
          <w:t xml:space="preserve"> </w:t>
        </w:r>
        <w:r w:rsidR="00CE7FEA">
          <w:t>r</w:t>
        </w:r>
        <w:r w:rsidR="00D47078" w:rsidRPr="002256AE">
          <w:t>ozhodnutia o schválení žiadosti o NFP</w:t>
        </w:r>
      </w:ins>
      <w:r w:rsidR="00D47078" w:rsidRPr="002256AE">
        <w:t xml:space="preserve"> </w:t>
      </w:r>
      <w:r w:rsidRPr="002256AE">
        <w:t>postupom podľa čl. 6 ods. 2 písm. a) VP a o tejto zmene informuje Prijímateľa.</w:t>
      </w:r>
    </w:p>
    <w:p w14:paraId="1C16553D" w14:textId="77777777" w:rsidR="00EE0DF4" w:rsidRPr="002256AE" w:rsidRDefault="00083609">
      <w:pPr>
        <w:pStyle w:val="AOHead1"/>
        <w:numPr>
          <w:ilvl w:val="0"/>
          <w:numId w:val="0"/>
        </w:numPr>
        <w:spacing w:after="240" w:line="240" w:lineRule="auto"/>
        <w:ind w:left="1559" w:hanging="1559"/>
        <w:rPr>
          <w:sz w:val="24"/>
          <w:szCs w:val="24"/>
        </w:rPr>
      </w:pPr>
      <w:r w:rsidRPr="002256AE">
        <w:rPr>
          <w:sz w:val="24"/>
          <w:szCs w:val="24"/>
        </w:rPr>
        <w:t>Článok 2</w:t>
      </w:r>
      <w:r w:rsidRPr="002256AE">
        <w:rPr>
          <w:sz w:val="24"/>
          <w:szCs w:val="24"/>
        </w:rPr>
        <w:tab/>
        <w:t>PREDMET VP</w:t>
      </w:r>
    </w:p>
    <w:p w14:paraId="1FD0C17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2256AE" w:rsidRDefault="00083609">
      <w:pPr>
        <w:tabs>
          <w:tab w:val="left" w:pos="3544"/>
        </w:tabs>
        <w:spacing w:before="120" w:after="120"/>
        <w:ind w:left="3544" w:hanging="3118"/>
        <w:jc w:val="both"/>
        <w:rPr>
          <w:b/>
        </w:rPr>
      </w:pPr>
      <w:r w:rsidRPr="002256AE">
        <w:t>Operačný program</w:t>
      </w:r>
      <w:r w:rsidRPr="002256AE">
        <w:tab/>
        <w:t>:</w:t>
      </w:r>
      <w:r w:rsidRPr="002256AE">
        <w:tab/>
        <w:t>...............................................</w:t>
      </w:r>
    </w:p>
    <w:p w14:paraId="2E17AAF4" w14:textId="77777777" w:rsidR="00EE0DF4" w:rsidRPr="002256AE" w:rsidRDefault="00083609">
      <w:pPr>
        <w:tabs>
          <w:tab w:val="left" w:pos="3544"/>
        </w:tabs>
        <w:spacing w:before="120" w:after="120"/>
        <w:ind w:left="3544" w:hanging="3118"/>
        <w:jc w:val="both"/>
        <w:rPr>
          <w:b/>
        </w:rPr>
      </w:pPr>
      <w:commentRangeStart w:id="265"/>
      <w:r w:rsidRPr="002256AE">
        <w:t>Spolufinancovaný fondom</w:t>
      </w:r>
      <w:r w:rsidRPr="002256AE">
        <w:tab/>
        <w:t>:</w:t>
      </w:r>
      <w:r w:rsidRPr="002256AE">
        <w:tab/>
        <w:t>...............................................</w:t>
      </w:r>
      <w:commentRangeEnd w:id="265"/>
      <w:r w:rsidRPr="00773ECD">
        <w:rPr>
          <w:rStyle w:val="Odkaznakomentr"/>
          <w:sz w:val="24"/>
          <w:rPrChange w:id="266" w:author="Autor">
            <w:rPr>
              <w:rStyle w:val="Odkaznakomentr"/>
            </w:rPr>
          </w:rPrChange>
        </w:rPr>
        <w:commentReference w:id="265"/>
      </w:r>
    </w:p>
    <w:p w14:paraId="5D0626B5" w14:textId="77777777" w:rsidR="00EE0DF4" w:rsidRPr="002256AE" w:rsidRDefault="00083609">
      <w:pPr>
        <w:tabs>
          <w:tab w:val="left" w:pos="3544"/>
        </w:tabs>
        <w:spacing w:before="120" w:after="120"/>
        <w:ind w:left="3544" w:hanging="3118"/>
        <w:jc w:val="both"/>
      </w:pPr>
      <w:r w:rsidRPr="002256AE">
        <w:t>Prioritná os</w:t>
      </w:r>
      <w:r w:rsidRPr="002256AE">
        <w:tab/>
        <w:t>:</w:t>
      </w:r>
      <w:r w:rsidRPr="002256AE">
        <w:tab/>
        <w:t>...................................................</w:t>
      </w:r>
    </w:p>
    <w:p w14:paraId="5007E650" w14:textId="77777777" w:rsidR="00EE0DF4" w:rsidRPr="002256AE" w:rsidRDefault="00083609">
      <w:pPr>
        <w:pStyle w:val="Normlnywebov"/>
        <w:tabs>
          <w:tab w:val="left" w:pos="3544"/>
        </w:tabs>
        <w:spacing w:before="120" w:beforeAutospacing="0" w:after="120" w:afterAutospacing="0"/>
        <w:ind w:left="3544" w:hanging="3118"/>
        <w:jc w:val="both"/>
        <w:outlineLvl w:val="0"/>
      </w:pPr>
      <w:r w:rsidRPr="002256AE">
        <w:t>Investičná priorita</w:t>
      </w:r>
      <w:r w:rsidRPr="002256AE">
        <w:tab/>
        <w:t>:</w:t>
      </w:r>
      <w:r w:rsidRPr="002256AE">
        <w:tab/>
        <w:t>...................................................</w:t>
      </w:r>
    </w:p>
    <w:p w14:paraId="5A1B6EDE" w14:textId="77777777" w:rsidR="00EE0DF4" w:rsidRPr="002256AE"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Pr="002256AE"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rsidRPr="00205B38">
        <w:t>Špecifický cieľ</w:t>
      </w:r>
      <w:r w:rsidRPr="002256AE">
        <w:tab/>
        <w:t>:</w:t>
      </w:r>
      <w:r w:rsidRPr="002256AE">
        <w:tab/>
        <w:t>...................................................</w:t>
      </w:r>
    </w:p>
    <w:p w14:paraId="64C354B4" w14:textId="77777777" w:rsidR="00EE0DF4" w:rsidRPr="002256AE" w:rsidRDefault="00083609">
      <w:pPr>
        <w:tabs>
          <w:tab w:val="left" w:pos="3544"/>
        </w:tabs>
        <w:spacing w:before="120" w:after="120"/>
        <w:ind w:left="3544" w:hanging="3118"/>
        <w:jc w:val="both"/>
        <w:rPr>
          <w:rFonts w:eastAsia="SimSun"/>
          <w:lang w:eastAsia="en-US"/>
        </w:rPr>
      </w:pPr>
      <w:commentRangeStart w:id="267"/>
      <w:r w:rsidRPr="002256AE">
        <w:rPr>
          <w:rFonts w:eastAsia="SimSun"/>
          <w:lang w:eastAsia="en-US"/>
        </w:rPr>
        <w:t>Schéma pomoci</w:t>
      </w:r>
      <w:r w:rsidRPr="002256AE">
        <w:rPr>
          <w:rFonts w:eastAsia="SimSun"/>
          <w:lang w:eastAsia="en-US"/>
        </w:rPr>
        <w:tab/>
        <w:t>:</w:t>
      </w:r>
      <w:r w:rsidRPr="002256AE">
        <w:rPr>
          <w:rFonts w:eastAsia="SimSun"/>
          <w:lang w:eastAsia="en-US"/>
        </w:rPr>
        <w:tab/>
      </w:r>
      <w:r w:rsidRPr="002256AE">
        <w:t>...............................................</w:t>
      </w:r>
      <w:r w:rsidRPr="002256AE">
        <w:rPr>
          <w:rFonts w:eastAsia="SimSun"/>
          <w:lang w:eastAsia="en-US"/>
        </w:rPr>
        <w:t xml:space="preserve"> </w:t>
      </w:r>
    </w:p>
    <w:p w14:paraId="34955715" w14:textId="77777777" w:rsidR="00EE0DF4" w:rsidRPr="002256AE" w:rsidRDefault="00083609">
      <w:pPr>
        <w:tabs>
          <w:tab w:val="left" w:pos="3544"/>
        </w:tabs>
        <w:spacing w:before="120" w:after="120"/>
        <w:ind w:left="3544" w:hanging="3118"/>
        <w:jc w:val="both"/>
        <w:rPr>
          <w:rFonts w:eastAsia="SimSun"/>
          <w:lang w:eastAsia="en-US"/>
        </w:rPr>
      </w:pPr>
      <w:r w:rsidRPr="002256AE">
        <w:rPr>
          <w:rFonts w:eastAsia="SimSun"/>
          <w:lang w:eastAsia="en-US"/>
        </w:rPr>
        <w:tab/>
        <w:t>(schéma štátnej pomoci/pomoci de minimis)</w:t>
      </w:r>
    </w:p>
    <w:commentRangeEnd w:id="267"/>
    <w:p w14:paraId="603A845D" w14:textId="77777777" w:rsidR="00EE0DF4" w:rsidRPr="002256AE" w:rsidRDefault="00083609">
      <w:pPr>
        <w:tabs>
          <w:tab w:val="left" w:pos="2880"/>
        </w:tabs>
        <w:spacing w:before="120" w:after="120"/>
        <w:ind w:left="426"/>
        <w:jc w:val="both"/>
      </w:pPr>
      <w:r w:rsidRPr="002256AE">
        <w:rPr>
          <w:rStyle w:val="Odkaznakomentr"/>
          <w:sz w:val="24"/>
        </w:rPr>
        <w:commentReference w:id="267"/>
      </w:r>
      <w:r w:rsidRPr="002256AE">
        <w:t>Názov projektu</w:t>
      </w:r>
      <w:r w:rsidRPr="002256AE">
        <w:tab/>
      </w:r>
      <w:r w:rsidRPr="002256AE">
        <w:tab/>
        <w:t xml:space="preserve">: </w:t>
      </w:r>
      <w:r w:rsidRPr="002256AE">
        <w:tab/>
        <w:t>...............................................</w:t>
      </w:r>
    </w:p>
    <w:p w14:paraId="3FF4C56B" w14:textId="77777777" w:rsidR="00EE0DF4" w:rsidRPr="002256AE" w:rsidRDefault="00083609">
      <w:pPr>
        <w:tabs>
          <w:tab w:val="left" w:pos="2880"/>
        </w:tabs>
        <w:spacing w:before="120" w:after="120"/>
        <w:ind w:left="426"/>
        <w:jc w:val="both"/>
      </w:pPr>
      <w:r w:rsidRPr="002256AE">
        <w:t>Kód projektu v ITMS2014+</w:t>
      </w:r>
      <w:r w:rsidRPr="002256AE">
        <w:tab/>
        <w:t xml:space="preserve">: </w:t>
      </w:r>
      <w:r w:rsidRPr="002256AE">
        <w:tab/>
        <w:t>...............................................</w:t>
      </w:r>
    </w:p>
    <w:p w14:paraId="2C466759" w14:textId="77777777" w:rsidR="00EE0DF4" w:rsidRPr="002256AE" w:rsidRDefault="00083609">
      <w:pPr>
        <w:spacing w:before="120" w:after="120"/>
        <w:ind w:left="426"/>
        <w:jc w:val="both"/>
      </w:pPr>
      <w:r w:rsidRPr="002256AE">
        <w:t>Miesto realizácie projektu</w:t>
      </w:r>
      <w:r w:rsidRPr="002256AE">
        <w:tab/>
        <w:t xml:space="preserve">: </w:t>
      </w:r>
      <w:r w:rsidRPr="002256AE">
        <w:tab/>
        <w:t>...............................................</w:t>
      </w:r>
    </w:p>
    <w:p w14:paraId="23F79421" w14:textId="77777777" w:rsidR="00EE0DF4" w:rsidRPr="002256AE" w:rsidRDefault="00083609">
      <w:pPr>
        <w:spacing w:before="120" w:after="120"/>
        <w:ind w:left="426"/>
        <w:jc w:val="both"/>
      </w:pPr>
      <w:r w:rsidRPr="002256AE">
        <w:t>Organizačná zložka zodpovedná za realizáciu projektu (ak je táto informácia relevantná)</w:t>
      </w:r>
      <w:r w:rsidRPr="002256AE">
        <w:rPr>
          <w:rStyle w:val="Odkaznapoznmkupodiarou"/>
        </w:rPr>
        <w:footnoteReference w:id="2"/>
      </w:r>
    </w:p>
    <w:p w14:paraId="6BFA84CF" w14:textId="77777777" w:rsidR="00EE0DF4" w:rsidRPr="002256AE" w:rsidRDefault="00083609">
      <w:pPr>
        <w:spacing w:before="120" w:after="120"/>
        <w:ind w:left="4248" w:hanging="708"/>
        <w:jc w:val="both"/>
      </w:pPr>
      <w:r w:rsidRPr="002256AE">
        <w:t xml:space="preserve">: </w:t>
      </w:r>
      <w:r w:rsidRPr="002256AE">
        <w:tab/>
        <w:t>..............................................</w:t>
      </w:r>
    </w:p>
    <w:p w14:paraId="04C5FCB4" w14:textId="77777777" w:rsidR="00EE0DF4" w:rsidRPr="002256AE" w:rsidRDefault="00083609">
      <w:pPr>
        <w:spacing w:before="120" w:after="120"/>
        <w:ind w:left="426"/>
        <w:jc w:val="both"/>
      </w:pPr>
      <w:r w:rsidRPr="002256AE">
        <w:t>Užívateľ (ak je táto informácia relevantná)</w:t>
      </w:r>
      <w:r w:rsidRPr="002256AE">
        <w:rPr>
          <w:rStyle w:val="Odkaznapoznmkupodiarou"/>
        </w:rPr>
        <w:footnoteReference w:id="3"/>
      </w:r>
    </w:p>
    <w:p w14:paraId="3A7C307A" w14:textId="77777777" w:rsidR="00EE0DF4" w:rsidRPr="002256AE" w:rsidRDefault="00083609">
      <w:pPr>
        <w:spacing w:before="120" w:after="120"/>
        <w:ind w:left="4248" w:hanging="708"/>
        <w:jc w:val="both"/>
      </w:pPr>
      <w:r w:rsidRPr="002256AE">
        <w:lastRenderedPageBreak/>
        <w:t xml:space="preserve">: </w:t>
      </w:r>
      <w:r w:rsidRPr="002256AE">
        <w:tab/>
        <w:t>..............................................</w:t>
      </w:r>
    </w:p>
    <w:p w14:paraId="495C7CCE" w14:textId="75B13AB5" w:rsidR="00EE0DF4" w:rsidRPr="002256AE" w:rsidRDefault="00083609">
      <w:pPr>
        <w:tabs>
          <w:tab w:val="left" w:pos="540"/>
        </w:tabs>
        <w:spacing w:before="120" w:after="120"/>
        <w:ind w:left="426"/>
        <w:jc w:val="both"/>
      </w:pPr>
      <w:commentRangeStart w:id="268"/>
      <w:commentRangeStart w:id="269"/>
      <w:r w:rsidRPr="002256AE">
        <w:t>Použitý systém financovania</w:t>
      </w:r>
      <w:commentRangeEnd w:id="269"/>
      <w:del w:id="270" w:author="Autor">
        <w:r>
          <w:tab/>
          <w:delText xml:space="preserve">: </w:delText>
        </w:r>
        <w:r>
          <w:tab/>
          <w:delText>.................................................</w:delText>
        </w:r>
        <w:commentRangeEnd w:id="268"/>
        <w:r>
          <w:rPr>
            <w:rStyle w:val="Odkaznakomentr"/>
            <w:sz w:val="24"/>
          </w:rPr>
          <w:commentReference w:id="268"/>
        </w:r>
      </w:del>
      <w:ins w:id="271" w:author="Autor">
        <w:r w:rsidR="002B7EDD">
          <w:rPr>
            <w:rStyle w:val="Odkaznakomentr"/>
            <w:szCs w:val="20"/>
          </w:rPr>
          <w:commentReference w:id="269"/>
        </w:r>
        <w:r w:rsidRPr="002256AE">
          <w:tab/>
          <w:t xml:space="preserve">: </w:t>
        </w:r>
        <w:r w:rsidRPr="002256AE">
          <w:tab/>
          <w:t>.................................................</w:t>
        </w:r>
      </w:ins>
    </w:p>
    <w:p w14:paraId="7C2CC56C" w14:textId="72829F51" w:rsidR="00EE0DF4" w:rsidRPr="002256AE" w:rsidRDefault="00083609">
      <w:pPr>
        <w:widowControl w:val="0"/>
        <w:tabs>
          <w:tab w:val="left" w:pos="3544"/>
          <w:tab w:val="left" w:pos="4140"/>
        </w:tabs>
        <w:spacing w:before="120" w:after="120"/>
        <w:ind w:left="4140" w:hanging="3714"/>
        <w:jc w:val="both"/>
        <w:rPr>
          <w:rFonts w:eastAsia="SimSun"/>
          <w:lang w:eastAsia="en-US"/>
        </w:rPr>
      </w:pPr>
      <w:commentRangeStart w:id="272"/>
      <w:commentRangeStart w:id="273"/>
      <w:r w:rsidRPr="002256AE">
        <w:rPr>
          <w:rFonts w:eastAsia="SimSun"/>
          <w:lang w:eastAsia="en-US"/>
        </w:rPr>
        <w:t>na dosiahnutie cieľa Projektu</w:t>
      </w:r>
      <w:r w:rsidRPr="002256AE">
        <w:rPr>
          <w:rFonts w:eastAsia="SimSun"/>
          <w:lang w:eastAsia="en-US"/>
        </w:rPr>
        <w:tab/>
        <w:t>:</w:t>
      </w:r>
      <w:r w:rsidRPr="002256AE">
        <w:rPr>
          <w:rFonts w:eastAsia="SimSun"/>
          <w:lang w:eastAsia="en-US"/>
        </w:rPr>
        <w:tab/>
      </w:r>
      <w:ins w:id="274" w:author="Autor">
        <w:r w:rsidR="00F61C24">
          <w:rPr>
            <w:rFonts w:eastAsia="SimSun"/>
            <w:lang w:eastAsia="en-US"/>
          </w:rPr>
          <w:t xml:space="preserve">cieľom projektu je </w:t>
        </w:r>
      </w:ins>
      <w:r w:rsidRPr="002256AE">
        <w:rPr>
          <w:rFonts w:eastAsia="SimSun"/>
          <w:lang w:eastAsia="en-US"/>
        </w:rPr>
        <w:t>naplnenie Merateľných ukazovateľov Projektu definovaných v Prílohe č. 2 Predmet podpory, a to podľa času plnenia Merateľného ukazovateľa buď k dátumu Ukončenia realizácie hlavných aktivít Projektu alebo po Ukončení realizácie hlavných aktivít Projektu</w:t>
      </w:r>
      <w:commentRangeEnd w:id="272"/>
      <w:commentRangeEnd w:id="273"/>
      <w:r>
        <w:rPr>
          <w:rStyle w:val="Odkaznakomentr"/>
          <w:sz w:val="24"/>
        </w:rPr>
        <w:commentReference w:id="272"/>
      </w:r>
      <w:r w:rsidRPr="002256AE">
        <w:rPr>
          <w:rStyle w:val="Odkaznakomentr"/>
          <w:sz w:val="24"/>
        </w:rPr>
        <w:commentReference w:id="273"/>
      </w:r>
      <w:r w:rsidRPr="002256AE">
        <w:rPr>
          <w:rFonts w:eastAsia="SimSun"/>
          <w:lang w:eastAsia="en-US"/>
        </w:rPr>
        <w:t xml:space="preserve"> a ich následné udržanie počas doby Udržateľnosti projektu v súlade s podmienkami uvedenými v článku 71 všeobecného nariadenia a v rozhodnutí o schválení žiadosti o NFP.</w:t>
      </w:r>
    </w:p>
    <w:p w14:paraId="5C9EB13A" w14:textId="5AFD9456" w:rsidR="00EE0DF4" w:rsidRPr="005C0A29"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Poskytovateľ na základe VP poskytne NFP Prijímateľovi na Realizáciu aktivít Projektu a na dosiahnutie </w:t>
      </w:r>
      <w:r w:rsidRPr="005C0A29">
        <w:rPr>
          <w:b w:val="0"/>
          <w:sz w:val="24"/>
          <w:szCs w:val="24"/>
        </w:rPr>
        <w:t xml:space="preserve">cieľa Projektu, a to spôsobom a v súlade s rozhodnutím o schválení žiadosti o NFP, v súlade so </w:t>
      </w:r>
      <w:ins w:id="275" w:author="Autor">
        <w:r w:rsidR="00F61C24" w:rsidRPr="005C0A29">
          <w:rPr>
            <w:b w:val="0"/>
            <w:sz w:val="24"/>
            <w:szCs w:val="24"/>
          </w:rPr>
          <w:t xml:space="preserve">Schválenou žiadosťou o NFP, v súlade so </w:t>
        </w:r>
      </w:ins>
      <w:r w:rsidRPr="005C0A29">
        <w:rPr>
          <w:b w:val="0"/>
          <w:sz w:val="24"/>
          <w:szCs w:val="24"/>
        </w:rPr>
        <w:t>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028AB99E"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5C0A29">
        <w:rPr>
          <w:b w:val="0"/>
          <w:sz w:val="24"/>
          <w:szCs w:val="24"/>
        </w:rPr>
        <w:t>Prijímateľ je povinný prijať poskytnutý NFP, použiť ho v súlade s podmienkami stanovenými v rozhodnutí o schválení žiadosti o</w:t>
      </w:r>
      <w:del w:id="276" w:author="Autor">
        <w:r>
          <w:rPr>
            <w:b w:val="0"/>
            <w:sz w:val="24"/>
            <w:szCs w:val="24"/>
          </w:rPr>
          <w:delText xml:space="preserve"> NFP a</w:delText>
        </w:r>
      </w:del>
      <w:ins w:id="277" w:author="Autor">
        <w:r w:rsidR="00F61C24" w:rsidRPr="005C0A29">
          <w:rPr>
            <w:b w:val="0"/>
            <w:sz w:val="24"/>
            <w:szCs w:val="24"/>
          </w:rPr>
          <w:t> </w:t>
        </w:r>
        <w:r w:rsidRPr="005C0A29">
          <w:rPr>
            <w:b w:val="0"/>
            <w:sz w:val="24"/>
            <w:szCs w:val="24"/>
          </w:rPr>
          <w:t>NFP</w:t>
        </w:r>
        <w:r w:rsidR="00F61C24" w:rsidRPr="005C0A29">
          <w:rPr>
            <w:b w:val="0"/>
            <w:sz w:val="24"/>
            <w:szCs w:val="24"/>
          </w:rPr>
          <w:t xml:space="preserve"> a podľa podmienok vyplývajúcich z príslušného Vyzvania, v súlade so Schválenou žiadosťou o NFP a súčasne je povinný </w:t>
        </w:r>
      </w:ins>
      <w:r w:rsidRPr="005C0A29">
        <w:rPr>
          <w:b w:val="0"/>
          <w:sz w:val="24"/>
          <w:szCs w:val="24"/>
        </w:rPr>
        <w:t xml:space="preserve"> realizovať všetky Aktivity Projektu </w:t>
      </w:r>
      <w:r w:rsidRPr="005C0A29">
        <w:rPr>
          <w:b w:val="0"/>
          <w:bCs/>
          <w:sz w:val="24"/>
          <w:szCs w:val="24"/>
        </w:rPr>
        <w:t>s odbornou starostlivosťou</w:t>
      </w:r>
      <w:r w:rsidRPr="005C0A29">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w:t>
      </w:r>
      <w:ins w:id="278" w:author="Autor">
        <w:r w:rsidR="00F61C24" w:rsidRPr="005C0A29">
          <w:rPr>
            <w:b w:val="0"/>
            <w:sz w:val="24"/>
            <w:szCs w:val="24"/>
          </w:rPr>
          <w:t>Projektu</w:t>
        </w:r>
        <w:r w:rsidR="00F61C24">
          <w:rPr>
            <w:b w:val="0"/>
            <w:sz w:val="24"/>
            <w:szCs w:val="24"/>
          </w:rPr>
          <w:t xml:space="preserve"> </w:t>
        </w:r>
      </w:ins>
      <w:r w:rsidRPr="002256AE">
        <w:rPr>
          <w:b w:val="0"/>
          <w:sz w:val="24"/>
          <w:szCs w:val="24"/>
        </w:rPr>
        <w:t xml:space="preserve">sa preukazuje spôsobom, ktorý udelenie súhlasu vyžaduje. Súhlasom podľa tohto odseku sa rozumie napríklad súhlas s poskytovaním údajov z informačného systému tretej osoby. </w:t>
      </w:r>
    </w:p>
    <w:p w14:paraId="14465D02"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NFP poskytnutý v zmysle VP je tvorený prostriedkami EÚ a štátneho rozpočtu SR,                v dôsledku čoho musia byť finančné prostriedky tvoriace NFP vynaložené: </w:t>
      </w:r>
    </w:p>
    <w:p w14:paraId="21D1B23B"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so zásadou riadneho finančného hospodárenia v zmysle čl. 30 Nariadenia 966/2012, </w:t>
      </w:r>
    </w:p>
    <w:p w14:paraId="04AF4EB0"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hospodárne, efektívne, účinne a účelne, </w:t>
      </w:r>
    </w:p>
    <w:p w14:paraId="546A73D4"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 ostatnými pravidlami rozpočtového hospodárenia s verejnými prostriedkami vyplývajúcimi z § 19 zákona o rozpočtových pravidlách verejnej správy.  </w:t>
      </w:r>
    </w:p>
    <w:p w14:paraId="12EA6735" w14:textId="77777777" w:rsidR="00EE0DF4" w:rsidRPr="002256AE" w:rsidRDefault="00083609">
      <w:pPr>
        <w:pStyle w:val="AOHead2"/>
        <w:keepNext w:val="0"/>
        <w:numPr>
          <w:ilvl w:val="0"/>
          <w:numId w:val="0"/>
        </w:numPr>
        <w:spacing w:before="120" w:after="120" w:line="240" w:lineRule="auto"/>
        <w:ind w:left="426"/>
        <w:rPr>
          <w:b w:val="0"/>
          <w:sz w:val="24"/>
          <w:szCs w:val="24"/>
        </w:rPr>
      </w:pPr>
      <w:r w:rsidRPr="002256AE">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w:t>
      </w:r>
      <w:r w:rsidRPr="002256AE">
        <w:rPr>
          <w:b w:val="0"/>
          <w:sz w:val="24"/>
          <w:szCs w:val="24"/>
        </w:rPr>
        <w:lastRenderedPageBreak/>
        <w:t xml:space="preserve">s Projektom od vydania rozhodnutia o schválení žiadosti o NFP (napríklad v súvislosti s kontrolou Verejného obstarávania, s kontrolou Žiadosti o platbu vykonávanou formou administratívnej kontroly), ako aj v rámci výkonu inej kontroly, </w:t>
      </w:r>
      <w:commentRangeStart w:id="279"/>
      <w:r w:rsidRPr="002256AE">
        <w:rPr>
          <w:b w:val="0"/>
          <w:sz w:val="24"/>
          <w:szCs w:val="24"/>
        </w:rPr>
        <w:t>až do skončenia Udržateľnosti Projektu</w:t>
      </w:r>
      <w:commentRangeEnd w:id="279"/>
      <w:r w:rsidRPr="00773ECD">
        <w:rPr>
          <w:rStyle w:val="Odkaznakomentr"/>
          <w:b w:val="0"/>
          <w:sz w:val="24"/>
          <w:rPrChange w:id="280" w:author="Autor">
            <w:rPr>
              <w:rStyle w:val="Odkaznakomentr"/>
              <w:b w:val="0"/>
            </w:rPr>
          </w:rPrChange>
        </w:rPr>
        <w:commentReference w:id="279"/>
      </w:r>
      <w:r w:rsidRPr="002256AE">
        <w:rPr>
          <w:b w:val="0"/>
          <w:sz w:val="24"/>
          <w:szCs w:val="24"/>
        </w:rPr>
        <w:t>. Ak Prijímateľ poruší zásadu alebo pravidlá podľa písm. a) až c) tohto odseku, je povinný vrátiť NFP alebo jeho časť v súlade s čl. 16 VP.</w:t>
      </w:r>
    </w:p>
    <w:p w14:paraId="458611E7"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Pr="002256AE" w:rsidRDefault="00083609">
      <w:pPr>
        <w:pStyle w:val="AOHead1"/>
        <w:numPr>
          <w:ilvl w:val="0"/>
          <w:numId w:val="0"/>
        </w:numPr>
        <w:tabs>
          <w:tab w:val="left" w:pos="1560"/>
        </w:tabs>
        <w:spacing w:after="240" w:line="240" w:lineRule="auto"/>
        <w:rPr>
          <w:sz w:val="24"/>
          <w:szCs w:val="24"/>
        </w:rPr>
      </w:pPr>
      <w:r w:rsidRPr="002256AE">
        <w:rPr>
          <w:sz w:val="24"/>
          <w:szCs w:val="24"/>
        </w:rPr>
        <w:t xml:space="preserve">článok 3 </w:t>
      </w:r>
      <w:r w:rsidRPr="002256AE">
        <w:rPr>
          <w:sz w:val="24"/>
          <w:szCs w:val="24"/>
        </w:rPr>
        <w:tab/>
        <w:t>VÝDAVKY PROJEKTU A NFP</w:t>
      </w:r>
    </w:p>
    <w:p w14:paraId="08DBB823"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V nadväznosti na rozhodnutie o schválení žiadosti o NFP sa určuje, že:</w:t>
      </w:r>
    </w:p>
    <w:p w14:paraId="7033C910" w14:textId="77777777" w:rsidR="00EE0DF4" w:rsidRPr="002256AE" w:rsidRDefault="00083609">
      <w:pPr>
        <w:numPr>
          <w:ilvl w:val="0"/>
          <w:numId w:val="2"/>
        </w:numPr>
        <w:tabs>
          <w:tab w:val="clear" w:pos="900"/>
        </w:tabs>
        <w:spacing w:before="120" w:after="120"/>
        <w:ind w:left="709" w:hanging="283"/>
        <w:jc w:val="both"/>
      </w:pPr>
      <w:commentRangeStart w:id="281"/>
      <w:r w:rsidRPr="002256AE">
        <w:t>maximálna výška celkových oprávnených výdavkov pre Projekty generujúce príjem  na Realizáciu aktivít Projektu predstavuje ............ EUR (slovom ............... eur)</w:t>
      </w:r>
      <w:commentRangeEnd w:id="281"/>
      <w:r w:rsidRPr="002256AE">
        <w:rPr>
          <w:rStyle w:val="Odkaznakomentr"/>
          <w:sz w:val="24"/>
        </w:rPr>
        <w:commentReference w:id="281"/>
      </w:r>
      <w:r w:rsidRPr="002256AE">
        <w:t xml:space="preserve">,  </w:t>
      </w:r>
    </w:p>
    <w:p w14:paraId="0DB56D6A" w14:textId="77777777" w:rsidR="00EE0DF4" w:rsidRPr="002256AE" w:rsidRDefault="00083609">
      <w:pPr>
        <w:numPr>
          <w:ilvl w:val="0"/>
          <w:numId w:val="2"/>
        </w:numPr>
        <w:tabs>
          <w:tab w:val="clear" w:pos="900"/>
        </w:tabs>
        <w:spacing w:before="120" w:after="120"/>
        <w:ind w:left="709" w:hanging="283"/>
        <w:jc w:val="both"/>
      </w:pPr>
      <w:r w:rsidRPr="002256AE">
        <w:t xml:space="preserve">Celkové oprávnené výdavky na Realizáciu aktivít Projektu predstavujú sumu .............. EUR (slovom: ....................eur), </w:t>
      </w:r>
    </w:p>
    <w:p w14:paraId="04334611" w14:textId="77777777" w:rsidR="00EE0DF4" w:rsidRPr="002256AE" w:rsidRDefault="00083609">
      <w:pPr>
        <w:numPr>
          <w:ilvl w:val="0"/>
          <w:numId w:val="2"/>
        </w:numPr>
        <w:tabs>
          <w:tab w:val="clear" w:pos="900"/>
        </w:tabs>
        <w:spacing w:before="120" w:after="120"/>
        <w:ind w:left="709" w:hanging="283"/>
        <w:jc w:val="both"/>
      </w:pPr>
      <w:r w:rsidRPr="002256AE">
        <w:t xml:space="preserve">Poskytovateľ poskytne Prijímateľovi NFP maximálne do výšky ............ EUR (slovom: ..................................... euro), čo predstavuje </w:t>
      </w:r>
      <w:commentRangeStart w:id="282"/>
      <w:r w:rsidRPr="002256AE">
        <w:t>.....</w:t>
      </w:r>
      <w:commentRangeEnd w:id="282"/>
      <w:r w:rsidRPr="002256AE">
        <w:rPr>
          <w:rStyle w:val="Odkaznakomentr"/>
          <w:sz w:val="24"/>
        </w:rPr>
        <w:commentReference w:id="282"/>
      </w:r>
      <w:r w:rsidRPr="002256AE">
        <w:t xml:space="preserve"> % z </w:t>
      </w:r>
      <w:commentRangeStart w:id="283"/>
      <w:r w:rsidRPr="002256AE">
        <w:t>Celkových  oprávnených výdavkov pre Projekty generujúce príjem na Realizáciu aktivít Projektu podľa ods. 1. písm. a) /Celkových oprávnených výdavkov na Realizáciu aktivít Projektu podľa ods. 1. písm. b)</w:t>
      </w:r>
      <w:commentRangeEnd w:id="283"/>
      <w:r w:rsidRPr="002256AE">
        <w:rPr>
          <w:rStyle w:val="Odkaznakomentr"/>
          <w:sz w:val="24"/>
        </w:rPr>
        <w:commentReference w:id="283"/>
      </w:r>
      <w:r w:rsidRPr="002256AE">
        <w:t xml:space="preserve"> tohto článku VP,  </w:t>
      </w:r>
    </w:p>
    <w:p w14:paraId="3E13A363" w14:textId="77777777" w:rsidR="00EE0DF4" w:rsidRPr="002256AE" w:rsidRDefault="00083609">
      <w:pPr>
        <w:numPr>
          <w:ilvl w:val="0"/>
          <w:numId w:val="2"/>
        </w:numPr>
        <w:tabs>
          <w:tab w:val="clear" w:pos="900"/>
        </w:tabs>
        <w:spacing w:before="120" w:after="120"/>
        <w:ind w:left="851" w:hanging="425"/>
        <w:jc w:val="both"/>
      </w:pPr>
      <w:commentRangeStart w:id="284"/>
      <w:r w:rsidRPr="002256AE">
        <w:t xml:space="preserve">Prijímateľ vyhlasuje, že: </w:t>
      </w:r>
      <w:commentRangeEnd w:id="284"/>
      <w:r w:rsidRPr="00773ECD">
        <w:rPr>
          <w:rStyle w:val="Odkaznakomentr"/>
          <w:sz w:val="24"/>
          <w:rPrChange w:id="285" w:author="Autor">
            <w:rPr>
              <w:rStyle w:val="Odkaznakomentr"/>
            </w:rPr>
          </w:rPrChange>
        </w:rPr>
        <w:commentReference w:id="284"/>
      </w:r>
    </w:p>
    <w:p w14:paraId="126FE310"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286"/>
      <w:r w:rsidRPr="002256AE">
        <w:rPr>
          <w:sz w:val="24"/>
          <w:szCs w:val="24"/>
        </w:rPr>
        <w:t xml:space="preserve">má zabezpečené zdroje financovania Projektu vo výške </w:t>
      </w:r>
      <w:commentRangeStart w:id="287"/>
      <w:r w:rsidRPr="002256AE">
        <w:rPr>
          <w:sz w:val="24"/>
          <w:szCs w:val="24"/>
        </w:rPr>
        <w:t>...... %</w:t>
      </w:r>
      <w:commentRangeEnd w:id="287"/>
      <w:r w:rsidRPr="002256AE">
        <w:rPr>
          <w:rStyle w:val="Odkaznakomentr"/>
          <w:sz w:val="24"/>
          <w:szCs w:val="24"/>
        </w:rPr>
        <w:commentReference w:id="287"/>
      </w:r>
      <w:r w:rsidRPr="002256AE">
        <w:rPr>
          <w:sz w:val="24"/>
          <w:szCs w:val="24"/>
        </w:rPr>
        <w:t xml:space="preserve"> (slovom:  ............. percent),</w:t>
      </w:r>
      <w:r w:rsidRPr="002256AE">
        <w:rPr>
          <w:sz w:val="24"/>
          <w:szCs w:val="24"/>
          <w:u w:val="single"/>
        </w:rPr>
        <w:t xml:space="preserve"> čo predstavuje sumu .... EUR (slovom: ..... eur)</w:t>
      </w:r>
      <w:r w:rsidRPr="002256AE">
        <w:rPr>
          <w:sz w:val="24"/>
          <w:szCs w:val="24"/>
        </w:rPr>
        <w:t xml:space="preserve">  z </w:t>
      </w:r>
      <w:commentRangeStart w:id="288"/>
      <w:r w:rsidRPr="002256AE">
        <w:rPr>
          <w:sz w:val="24"/>
          <w:szCs w:val="24"/>
        </w:rPr>
        <w:t xml:space="preserve">Celkových  oprávnených výdavkov pre Projekty generujúce príjem na Realizáciu aktivít Projektu podľa ods. 1. písm. a) po zohľadnení finančnej medzery/Celkových oprávnených výdavkov na Realizáciu aktivít Projektu podľa ods. 1. písm. b)             tohto článku </w:t>
      </w:r>
      <w:commentRangeEnd w:id="288"/>
      <w:r w:rsidRPr="002256AE">
        <w:rPr>
          <w:sz w:val="24"/>
          <w:szCs w:val="24"/>
        </w:rPr>
        <w:t xml:space="preserve">rozhodnutia o schválení žiadosti o NFP </w:t>
      </w:r>
      <w:r w:rsidRPr="002256AE">
        <w:rPr>
          <w:rStyle w:val="Odkaznakomentr"/>
          <w:sz w:val="24"/>
          <w:szCs w:val="24"/>
        </w:rPr>
        <w:commentReference w:id="288"/>
      </w:r>
      <w:r w:rsidRPr="002256AE">
        <w:rPr>
          <w:sz w:val="24"/>
          <w:szCs w:val="24"/>
        </w:rPr>
        <w:t>a </w:t>
      </w:r>
      <w:commentRangeEnd w:id="286"/>
      <w:r w:rsidRPr="002256AE">
        <w:rPr>
          <w:rStyle w:val="Odkaznakomentr"/>
          <w:sz w:val="24"/>
          <w:szCs w:val="24"/>
        </w:rPr>
        <w:commentReference w:id="286"/>
      </w:r>
    </w:p>
    <w:p w14:paraId="696684F9"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289"/>
      <w:r w:rsidRPr="002256AE">
        <w:rPr>
          <w:sz w:val="24"/>
          <w:szCs w:val="24"/>
        </w:rPr>
        <w:t xml:space="preserve">má zabezpečené ďalšie zdroje financovania Projektu na úhradu výdavkov neoprávnených na financovanie zo zdrojov EÚ a štátneho rozpočtu                              na spolufinancovanie v dôsledku výpočtu finančnej medzery, vo výške .............EUR (slovom:.....................euro), </w:t>
      </w:r>
      <w:commentRangeEnd w:id="289"/>
      <w:r w:rsidRPr="002256AE">
        <w:rPr>
          <w:rStyle w:val="Odkaznakomentr"/>
          <w:sz w:val="24"/>
          <w:szCs w:val="24"/>
        </w:rPr>
        <w:commentReference w:id="289"/>
      </w:r>
    </w:p>
    <w:p w14:paraId="1D082C16"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r w:rsidRPr="002256AE">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4FD4B0A6"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 xml:space="preserve">Maximálna výška NFP uvedená v ods. 1. písm. c) </w:t>
      </w:r>
      <w:r w:rsidRPr="00773ECD">
        <w:rPr>
          <w:sz w:val="24"/>
          <w:rPrChange w:id="290" w:author="Autor">
            <w:rPr/>
          </w:rPrChange>
        </w:rPr>
        <w:commentReference w:id="291"/>
      </w:r>
      <w:r w:rsidRPr="005C0A29">
        <w:rPr>
          <w:b w:val="0"/>
          <w:sz w:val="24"/>
          <w:szCs w:val="24"/>
        </w:rPr>
        <w:t>tohto článku VP nesmie byť prekročená. Výnimkou je, ak k prekročeniu dôjde z technických dôvodov na strane Poskytovateľa, v dôsledku ktorých môže byť odchýlka vo výške NFP maximálne 0,01% z</w:t>
      </w:r>
      <w:r w:rsidR="00F61C24" w:rsidRPr="005C0A29">
        <w:rPr>
          <w:b w:val="0"/>
          <w:sz w:val="24"/>
          <w:szCs w:val="24"/>
        </w:rPr>
        <w:t> </w:t>
      </w:r>
      <w:del w:id="292" w:author="Autor">
        <w:r>
          <w:rPr>
            <w:b w:val="0"/>
            <w:sz w:val="24"/>
            <w:szCs w:val="24"/>
          </w:rPr>
          <w:delText>NFP.</w:delText>
        </w:r>
      </w:del>
      <w:ins w:id="293" w:author="Autor">
        <w:r w:rsidR="00F61C24" w:rsidRPr="005C0A29">
          <w:rPr>
            <w:b w:val="0"/>
            <w:sz w:val="24"/>
            <w:szCs w:val="24"/>
          </w:rPr>
          <w:t xml:space="preserve">maximálnej výšky </w:t>
        </w:r>
        <w:r w:rsidRPr="005C0A29">
          <w:rPr>
            <w:b w:val="0"/>
            <w:sz w:val="24"/>
            <w:szCs w:val="24"/>
          </w:rPr>
          <w:t>NFP</w:t>
        </w:r>
        <w:r w:rsidR="00F61C24" w:rsidRPr="005C0A29">
          <w:rPr>
            <w:b w:val="0"/>
            <w:sz w:val="24"/>
            <w:szCs w:val="24"/>
          </w:rPr>
          <w:t xml:space="preserve"> uvedenej v odseku 1 písm. c) tohto článku</w:t>
        </w:r>
        <w:r w:rsidRPr="005C0A29">
          <w:rPr>
            <w:b w:val="0"/>
            <w:sz w:val="24"/>
            <w:szCs w:val="24"/>
          </w:rPr>
          <w:t>.</w:t>
        </w:r>
      </w:ins>
      <w:r w:rsidRPr="005C0A29">
        <w:rPr>
          <w:b w:val="0"/>
          <w:sz w:val="24"/>
          <w:szCs w:val="24"/>
        </w:rPr>
        <w:t xml:space="preserve"> Prijímateľ súčasne berie na vedomie, že výška NFP na úhradu časti Oprávnených výdavkov, ktorá bude skutočne uhradená Prijímateľovi, závisí od výsledkov Prijímateľom vykonaného obstarávania </w:t>
      </w:r>
      <w:r w:rsidRPr="005C0A29">
        <w:rPr>
          <w:b w:val="0"/>
          <w:sz w:val="24"/>
          <w:szCs w:val="24"/>
        </w:rPr>
        <w:lastRenderedPageBreak/>
        <w:t>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del w:id="294" w:author="Autor">
        <w:r>
          <w:rPr>
            <w:b w:val="0"/>
            <w:sz w:val="24"/>
            <w:szCs w:val="24"/>
          </w:rPr>
          <w:delText>.</w:delText>
        </w:r>
      </w:del>
      <w:ins w:id="295" w:author="Autor">
        <w:r w:rsidR="00F61C24" w:rsidRPr="005C0A29">
          <w:rPr>
            <w:b w:val="0"/>
            <w:sz w:val="24"/>
            <w:szCs w:val="24"/>
          </w:rPr>
          <w:t>, vrátane podmienok oprávnenosti výdavkov podľa článku 12 VP</w:t>
        </w:r>
        <w:r w:rsidRPr="005C0A29">
          <w:rPr>
            <w:b w:val="0"/>
            <w:sz w:val="24"/>
            <w:szCs w:val="24"/>
          </w:rPr>
          <w:t>.</w:t>
        </w:r>
      </w:ins>
      <w:r w:rsidRPr="005C0A29">
        <w:rPr>
          <w:b w:val="0"/>
          <w:sz w:val="24"/>
          <w:szCs w:val="24"/>
        </w:rPr>
        <w:t xml:space="preserve"> </w:t>
      </w:r>
    </w:p>
    <w:p w14:paraId="78E28E6D" w14:textId="77777777"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Poskytovateľ poskytuje NFP Prijímateľovi výlučne v súvislosti s Realizáciou aktivít Projektu za splnenia podmienok stanovených:</w:t>
      </w:r>
    </w:p>
    <w:p w14:paraId="267ED865" w14:textId="77777777" w:rsidR="00EE0DF4" w:rsidRPr="002256AE" w:rsidRDefault="00083609">
      <w:pPr>
        <w:pStyle w:val="AOHead2"/>
        <w:numPr>
          <w:ilvl w:val="1"/>
          <w:numId w:val="49"/>
        </w:numPr>
        <w:spacing w:before="120" w:after="120" w:line="240" w:lineRule="auto"/>
        <w:ind w:left="709" w:hanging="283"/>
        <w:rPr>
          <w:b w:val="0"/>
          <w:sz w:val="24"/>
          <w:szCs w:val="24"/>
        </w:rPr>
      </w:pPr>
      <w:r w:rsidRPr="002256AE">
        <w:rPr>
          <w:b w:val="0"/>
          <w:sz w:val="24"/>
          <w:szCs w:val="24"/>
        </w:rPr>
        <w:t xml:space="preserve">rozhodnutím o schválení žiadosti o NFP vrátane jeho príloh, </w:t>
      </w:r>
    </w:p>
    <w:p w14:paraId="6B406AA3"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všeobecne záväznými právnymi predpismi SR, </w:t>
      </w:r>
    </w:p>
    <w:p w14:paraId="2147E827" w14:textId="77777777" w:rsidR="00EE0DF4" w:rsidRPr="002256AE" w:rsidRDefault="00083609">
      <w:pPr>
        <w:pStyle w:val="Odsekzoznamu1"/>
        <w:numPr>
          <w:ilvl w:val="1"/>
          <w:numId w:val="49"/>
        </w:numPr>
        <w:spacing w:before="120" w:after="120"/>
        <w:ind w:left="709" w:hanging="283"/>
        <w:contextualSpacing w:val="0"/>
        <w:jc w:val="both"/>
      </w:pPr>
      <w:r w:rsidRPr="002256AE">
        <w:t>priamo aplikovateľnými (majúcimi priamu účinnosť) právnymi predpismi a aktmi Európskej únie zverejnenými v Úradnom vestníku EÚ,</w:t>
      </w:r>
    </w:p>
    <w:p w14:paraId="5EA1DA3C" w14:textId="77777777" w:rsidR="00EE0DF4" w:rsidRPr="002256AE" w:rsidRDefault="00083609">
      <w:pPr>
        <w:pStyle w:val="Zarkazkladnhotextu"/>
        <w:numPr>
          <w:ilvl w:val="1"/>
          <w:numId w:val="49"/>
        </w:numPr>
        <w:spacing w:before="120" w:after="120"/>
        <w:ind w:left="709" w:hanging="283"/>
      </w:pPr>
      <w:r w:rsidRPr="002256AE">
        <w:t>Systémom riadenia EŠIF a Systémom finančného riadenia a dokumentmi vydanými  na ich základe, ak boli Zverejnené,</w:t>
      </w:r>
    </w:p>
    <w:p w14:paraId="023E273D"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schváleným operačným programom </w:t>
      </w:r>
      <w:commentRangeStart w:id="296"/>
      <w:r w:rsidRPr="002256AE">
        <w:t>..................</w:t>
      </w:r>
      <w:commentRangeEnd w:id="296"/>
      <w:r w:rsidRPr="002256AE">
        <w:rPr>
          <w:rStyle w:val="Odkaznakomentr"/>
          <w:sz w:val="24"/>
        </w:rPr>
        <w:commentReference w:id="296"/>
      </w:r>
      <w:r w:rsidRPr="002256AE">
        <w:t xml:space="preserve">, </w:t>
      </w:r>
      <w:commentRangeStart w:id="297"/>
      <w:r w:rsidRPr="002256AE">
        <w:t xml:space="preserve">príslušnou schémou </w:t>
      </w:r>
      <w:commentRangeEnd w:id="297"/>
      <w:r w:rsidRPr="00773ECD">
        <w:rPr>
          <w:rStyle w:val="Odkaznakomentr"/>
          <w:sz w:val="24"/>
        </w:rPr>
        <w:commentReference w:id="297"/>
      </w:r>
      <w:r w:rsidRPr="002256AE">
        <w:t>pomoci, Vyzvaním a jeho prílohami</w:t>
      </w:r>
      <w:r w:rsidRPr="002256AE">
        <w:rPr>
          <w:iCs/>
        </w:rPr>
        <w:t>,</w:t>
      </w:r>
      <w:r w:rsidRPr="002256AE">
        <w:t xml:space="preserve"> vrátane podkladov pre vypracovanie                           a predkladanie žiadostí o NFP, ak boli tieto podklady Zverejnené, </w:t>
      </w:r>
    </w:p>
    <w:p w14:paraId="2573F0CE" w14:textId="77777777" w:rsidR="00EE0DF4" w:rsidRPr="002256AE" w:rsidRDefault="00083609">
      <w:pPr>
        <w:pStyle w:val="Odsekzoznamu1"/>
        <w:numPr>
          <w:ilvl w:val="1"/>
          <w:numId w:val="49"/>
        </w:numPr>
        <w:spacing w:before="120" w:after="120"/>
        <w:ind w:left="709" w:hanging="283"/>
        <w:contextualSpacing w:val="0"/>
        <w:jc w:val="both"/>
      </w:pPr>
      <w:r w:rsidRPr="002256AE">
        <w:t>Právnymi dokumentmi vydanými oprávnenými osobami, z ktorých pre Prijímateľa vyplývajú práva a povinnosti v súvislosti s Projektom, ak boli tieto dokumenty Zverejnené.</w:t>
      </w:r>
    </w:p>
    <w:p w14:paraId="6BE9D7AB"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commentRangeStart w:id="298"/>
      <w:commentRangeStart w:id="299"/>
      <w:r w:rsidRPr="002256AE">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commentRangeEnd w:id="298"/>
      <w:r w:rsidRPr="00773ECD">
        <w:rPr>
          <w:b w:val="0"/>
          <w:sz w:val="24"/>
          <w:rPrChange w:id="300" w:author="Autor">
            <w:rPr>
              <w:b w:val="0"/>
            </w:rPr>
          </w:rPrChange>
        </w:rPr>
        <w:commentReference w:id="298"/>
      </w:r>
    </w:p>
    <w:commentRangeEnd w:id="299"/>
    <w:p w14:paraId="765988F8"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773ECD">
        <w:rPr>
          <w:b w:val="0"/>
          <w:sz w:val="24"/>
          <w:rPrChange w:id="301" w:author="Autor">
            <w:rPr>
              <w:b w:val="0"/>
            </w:rPr>
          </w:rPrChange>
        </w:rPr>
        <w:commentReference w:id="299"/>
      </w:r>
      <w:commentRangeStart w:id="302"/>
      <w:r w:rsidRPr="002256AE">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w:t>
      </w:r>
      <w:r w:rsidRPr="002256AE">
        <w:rPr>
          <w:b w:val="0"/>
          <w:sz w:val="24"/>
          <w:szCs w:val="24"/>
        </w:rPr>
        <w:lastRenderedPageBreak/>
        <w:t>povinnosti podľa druhej vety tohto odseku v súlade s čl. 16 VP. Povinnosti Prijímateľa uvedené v článku 6 ods. 5 VP nie sú týmto ustanovením dotknuté</w:t>
      </w:r>
      <w:commentRangeEnd w:id="302"/>
      <w:r w:rsidRPr="00773ECD">
        <w:rPr>
          <w:b w:val="0"/>
          <w:sz w:val="24"/>
          <w:rPrChange w:id="303" w:author="Autor">
            <w:rPr>
              <w:b w:val="0"/>
            </w:rPr>
          </w:rPrChange>
        </w:rPr>
        <w:commentReference w:id="302"/>
      </w:r>
      <w:r w:rsidRPr="002256AE">
        <w:rPr>
          <w:b w:val="0"/>
          <w:sz w:val="24"/>
          <w:szCs w:val="24"/>
        </w:rPr>
        <w:t>.</w:t>
      </w:r>
    </w:p>
    <w:p w14:paraId="63E88D20" w14:textId="77777777" w:rsidR="00EE0DF4" w:rsidRPr="002256AE" w:rsidRDefault="00083609">
      <w:pPr>
        <w:numPr>
          <w:ilvl w:val="2"/>
          <w:numId w:val="15"/>
        </w:numPr>
        <w:tabs>
          <w:tab w:val="clear" w:pos="2340"/>
          <w:tab w:val="num" w:pos="426"/>
        </w:tabs>
        <w:ind w:left="426" w:hanging="426"/>
        <w:jc w:val="both"/>
        <w:rPr>
          <w:lang w:eastAsia="en-US"/>
        </w:rPr>
      </w:pPr>
      <w:r w:rsidRPr="002256AE">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4 </w:t>
      </w:r>
      <w:r w:rsidRPr="002256AE">
        <w:rPr>
          <w:rFonts w:ascii="Times New Roman" w:hAnsi="Times New Roman" w:cs="Times New Roman"/>
          <w:bCs w:val="0"/>
          <w:sz w:val="24"/>
          <w:szCs w:val="24"/>
        </w:rPr>
        <w:tab/>
        <w:t>VŠEOBECNÉ POVINNOSTI PRIJÍMATEĽA</w:t>
      </w:r>
    </w:p>
    <w:p w14:paraId="6530BBD4" w14:textId="2D89BC5A" w:rsidR="00EE0DF4" w:rsidRPr="002256AE" w:rsidRDefault="00083609">
      <w:pPr>
        <w:numPr>
          <w:ilvl w:val="1"/>
          <w:numId w:val="11"/>
        </w:numPr>
        <w:tabs>
          <w:tab w:val="clear" w:pos="540"/>
        </w:tabs>
        <w:spacing w:before="120" w:after="120"/>
        <w:ind w:left="426" w:hanging="426"/>
        <w:jc w:val="both"/>
        <w:rPr>
          <w:bCs/>
        </w:rPr>
      </w:pPr>
      <w:r w:rsidRPr="002256AE">
        <w:rPr>
          <w:bCs/>
        </w:rPr>
        <w:t xml:space="preserve">Prijímateľ zodpovedá Poskytovateľovi za Realizáciu aktivít Projektu </w:t>
      </w:r>
      <w:commentRangeStart w:id="304"/>
      <w:r w:rsidRPr="002256AE">
        <w:rPr>
          <w:bCs/>
        </w:rPr>
        <w:t xml:space="preserve">a Udržateľnosť </w:t>
      </w:r>
      <w:commentRangeEnd w:id="304"/>
      <w:r w:rsidRPr="00773ECD">
        <w:rPr>
          <w:rStyle w:val="Odkaznakomentr"/>
          <w:sz w:val="24"/>
          <w:rPrChange w:id="305" w:author="Autor">
            <w:rPr>
              <w:rStyle w:val="Odkaznakomentr"/>
            </w:rPr>
          </w:rPrChange>
        </w:rPr>
        <w:commentReference w:id="304"/>
      </w:r>
      <w:r w:rsidRPr="002256AE">
        <w:rPr>
          <w:bCs/>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w:t>
      </w:r>
      <w:del w:id="306" w:author="Autor">
        <w:r>
          <w:rPr>
            <w:bCs/>
          </w:rPr>
          <w:delText xml:space="preserve">                </w:delText>
        </w:r>
      </w:del>
      <w:r w:rsidRPr="002256AE">
        <w:rPr>
          <w:bCs/>
        </w:rPr>
        <w:t xml:space="preserve">na Projekte. </w:t>
      </w:r>
    </w:p>
    <w:p w14:paraId="19A2AD07" w14:textId="180B9FB1" w:rsidR="00EE0DF4" w:rsidRPr="002256AE" w:rsidRDefault="00083609">
      <w:pPr>
        <w:numPr>
          <w:ilvl w:val="1"/>
          <w:numId w:val="11"/>
        </w:numPr>
        <w:tabs>
          <w:tab w:val="clear" w:pos="540"/>
        </w:tabs>
        <w:spacing w:before="120" w:after="120"/>
        <w:ind w:left="426" w:hanging="426"/>
        <w:jc w:val="both"/>
      </w:pPr>
      <w:commentRangeStart w:id="307"/>
      <w:r w:rsidRPr="002256AE">
        <w:t>Prijímateľ je povinný zabezpečiť, aby počas doby Realizácie Projektu a</w:t>
      </w:r>
      <w:r w:rsidR="00F61C24">
        <w:t> </w:t>
      </w:r>
      <w:del w:id="308" w:author="Autor">
        <w:r>
          <w:delText>Udržateľnosti</w:delText>
        </w:r>
      </w:del>
      <w:ins w:id="309" w:author="Autor">
        <w:r w:rsidR="00F61C24">
          <w:t xml:space="preserve">Obdobia </w:t>
        </w:r>
        <w:r w:rsidR="005C0A29">
          <w:t>u</w:t>
        </w:r>
        <w:r w:rsidR="005C0A29" w:rsidRPr="002256AE">
          <w:t>držateľnosti</w:t>
        </w:r>
      </w:ins>
      <w:r w:rsidR="005C0A29" w:rsidRPr="002256AE">
        <w:t xml:space="preserve"> </w:t>
      </w:r>
      <w:r w:rsidRPr="002256AE">
        <w:t xml:space="preserve">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307"/>
      <w:r w:rsidRPr="002256AE">
        <w:rPr>
          <w:rStyle w:val="Odkaznakomentr"/>
          <w:sz w:val="24"/>
        </w:rPr>
        <w:commentReference w:id="307"/>
      </w:r>
    </w:p>
    <w:p w14:paraId="10D4A66F" w14:textId="77777777" w:rsidR="00EE0DF4" w:rsidRPr="002256AE" w:rsidRDefault="00083609">
      <w:pPr>
        <w:numPr>
          <w:ilvl w:val="1"/>
          <w:numId w:val="11"/>
        </w:numPr>
        <w:tabs>
          <w:tab w:val="clear" w:pos="540"/>
        </w:tabs>
        <w:spacing w:before="120" w:after="120"/>
        <w:ind w:left="426" w:hanging="426"/>
        <w:jc w:val="both"/>
        <w:rPr>
          <w:bCs/>
        </w:rPr>
      </w:pPr>
      <w:commentRangeStart w:id="310"/>
      <w:r w:rsidRPr="002256AE">
        <w:t xml:space="preserve">Podstatnou zmenou Projektu je aj </w:t>
      </w:r>
      <w:r w:rsidRPr="002256AE">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Pr="002256AE">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310"/>
      <w:r w:rsidRPr="002256AE">
        <w:rPr>
          <w:rStyle w:val="Odkaznakomentr"/>
          <w:sz w:val="24"/>
        </w:rPr>
        <w:commentReference w:id="310"/>
      </w:r>
    </w:p>
    <w:p w14:paraId="4901AF57" w14:textId="777777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Poskytovateľ a Prijímateľ sú povinní vzájomne si poskytovať všetku potrebnú súčinnosť </w:t>
      </w:r>
      <w:r w:rsidRPr="002256AE">
        <w:rPr>
          <w:bCs/>
        </w:rPr>
        <w:br/>
        <w:t xml:space="preserve">na plnenie povinností z tohto rozhodnutia o schválení žiadosti o NFP. </w:t>
      </w:r>
    </w:p>
    <w:p w14:paraId="60B06D3A" w14:textId="77777777" w:rsidR="00EE0DF4" w:rsidRPr="002256AE" w:rsidRDefault="00083609">
      <w:pPr>
        <w:numPr>
          <w:ilvl w:val="1"/>
          <w:numId w:val="11"/>
        </w:numPr>
        <w:tabs>
          <w:tab w:val="clear" w:pos="540"/>
        </w:tabs>
        <w:spacing w:before="120" w:after="120"/>
        <w:ind w:left="426" w:hanging="426"/>
        <w:jc w:val="both"/>
        <w:rPr>
          <w:bCs/>
        </w:rPr>
      </w:pPr>
      <w:r w:rsidRPr="002256AE">
        <w:rPr>
          <w:bCs/>
        </w:rPr>
        <w:t>Prijímateľ je povinný uzatvárať zmluvné vzťahy v súvislosti s Realizáciou aktivít Projektu  s tretími stranami výhradne v písomnej forme, ak Poskytovateľ neurčí inak.</w:t>
      </w:r>
    </w:p>
    <w:p w14:paraId="6B5B34FE"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2256AE">
        <w:rPr>
          <w:bCs/>
        </w:rPr>
        <w:t>ide o </w:t>
      </w:r>
      <w:r w:rsidRPr="002256AE">
        <w:t xml:space="preserve">porušenie podmienok pre poskytnutie NFP a Prijímateľ je povinný vrátiť NFP alebo jeho časť v súlade s článkom 16 VP . </w:t>
      </w:r>
    </w:p>
    <w:p w14:paraId="250CD5D5"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sidRPr="002256AE">
        <w:rPr>
          <w:bCs/>
        </w:rPr>
        <w:t>ide o </w:t>
      </w:r>
      <w:r w:rsidRPr="002256AE">
        <w:t xml:space="preserve">porušenie podmienok pre poskytnutie NFP a Prijímateľ je povinný vrátiť NFP alebo jeho časť v súlade s článkom 16 VP. </w:t>
      </w:r>
    </w:p>
    <w:p w14:paraId="78741308"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lastRenderedPageBreak/>
        <w:t xml:space="preserve">ČLÁNOK 5 </w:t>
      </w:r>
      <w:r w:rsidRPr="002256AE">
        <w:rPr>
          <w:rFonts w:ascii="Times New Roman" w:hAnsi="Times New Roman" w:cs="Times New Roman"/>
          <w:bCs w:val="0"/>
          <w:sz w:val="24"/>
          <w:szCs w:val="24"/>
        </w:rPr>
        <w:tab/>
        <w:t>OSOBITNÉ DOJEDNANIA</w:t>
      </w:r>
    </w:p>
    <w:p w14:paraId="180B2520" w14:textId="77777777" w:rsidR="00EE0DF4" w:rsidRPr="002256AE" w:rsidRDefault="00083609">
      <w:pPr>
        <w:spacing w:before="120" w:after="120"/>
        <w:ind w:left="426" w:hanging="426"/>
        <w:jc w:val="both"/>
      </w:pPr>
      <w:r w:rsidRPr="002256AE">
        <w:t xml:space="preserve">1. </w:t>
      </w:r>
      <w:r w:rsidRPr="002256AE">
        <w:tab/>
        <w:t xml:space="preserve">Prijímateľ je povinný predkladať Žiadosti o platbu najmenej jedenkrát za </w:t>
      </w:r>
      <w:commentRangeStart w:id="311"/>
      <w:r w:rsidRPr="002256AE">
        <w:t>........</w:t>
      </w:r>
      <w:commentRangeEnd w:id="311"/>
      <w:r w:rsidRPr="002256AE">
        <w:rPr>
          <w:rStyle w:val="Odkaznakomentr"/>
          <w:sz w:val="24"/>
        </w:rPr>
        <w:commentReference w:id="311"/>
      </w:r>
      <w:r w:rsidRPr="002256AE">
        <w:t xml:space="preserve"> kalendárnych mesiacov počas Realizácie hlavných aktivít Projektu. Žiadosť o platbu               (s príznakom  záverečná) Prijímateľ predloží najneskôr </w:t>
      </w:r>
      <w:commentRangeStart w:id="312"/>
      <w:r w:rsidRPr="002256AE">
        <w:t xml:space="preserve">do troch mesiacov </w:t>
      </w:r>
      <w:commentRangeEnd w:id="312"/>
      <w:r w:rsidRPr="002256AE">
        <w:rPr>
          <w:rStyle w:val="Odkaznakomentr"/>
          <w:sz w:val="24"/>
        </w:rPr>
        <w:commentReference w:id="312"/>
      </w:r>
      <w:r w:rsidRPr="002256AE">
        <w:t xml:space="preserve">po Ukončení realizácie hlavných aktivít Projektu, a to aj za všetky zrealizované podporné Aktivity. </w:t>
      </w:r>
    </w:p>
    <w:p w14:paraId="7E9C02FB" w14:textId="77777777" w:rsidR="00EE0DF4" w:rsidRPr="002256AE" w:rsidRDefault="00083609">
      <w:pPr>
        <w:spacing w:before="120" w:after="120"/>
        <w:ind w:left="426" w:hanging="426"/>
        <w:jc w:val="both"/>
      </w:pPr>
      <w:commentRangeStart w:id="313"/>
      <w:r w:rsidRPr="002256AE">
        <w:t xml:space="preserve">2. </w:t>
      </w:r>
      <w:r w:rsidRPr="002256AE">
        <w:tab/>
        <w:t xml:space="preserve">Poskytovateľ nebude povinný poskytovať NFP dovtedy, kým mu Prijímateľ nepreukáže spôsobom požadovaným Poskytovateľom, splnenie všetkých nasledovných skutočností: </w:t>
      </w:r>
      <w:commentRangeEnd w:id="313"/>
      <w:r w:rsidRPr="002256AE">
        <w:rPr>
          <w:rStyle w:val="Odkaznakomentr"/>
          <w:sz w:val="24"/>
        </w:rPr>
        <w:commentReference w:id="313"/>
      </w:r>
    </w:p>
    <w:p w14:paraId="422B4687" w14:textId="10F9F85C" w:rsidR="00EE0DF4" w:rsidRPr="002256AE" w:rsidRDefault="00083609">
      <w:pPr>
        <w:numPr>
          <w:ilvl w:val="0"/>
          <w:numId w:val="6"/>
        </w:numPr>
        <w:tabs>
          <w:tab w:val="clear" w:pos="900"/>
        </w:tabs>
        <w:spacing w:before="120" w:after="120"/>
        <w:ind w:left="709" w:hanging="283"/>
        <w:jc w:val="both"/>
      </w:pPr>
      <w:r w:rsidRPr="002256AE">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del w:id="314" w:author="Autor">
        <w:r>
          <w:delText>zákonmi</w:delText>
        </w:r>
      </w:del>
      <w:ins w:id="315" w:author="Autor">
        <w:r w:rsidR="00F61C24">
          <w:t>právnymi predpismi SR/právnymi aktmi EÚ</w:t>
        </w:r>
      </w:ins>
      <w:r w:rsidR="00F61C24" w:rsidRPr="002256AE">
        <w:t xml:space="preserve"> </w:t>
      </w:r>
      <w:r w:rsidRPr="002256AE">
        <w:t>a Právnymi dokumentmi, ktoré na jeho vykonanie môže vydať Poskytovateľ.</w:t>
      </w:r>
    </w:p>
    <w:p w14:paraId="113D7FE3" w14:textId="60B99798" w:rsidR="00EE0DF4" w:rsidRPr="002256AE" w:rsidRDefault="00083609">
      <w:pPr>
        <w:numPr>
          <w:ilvl w:val="0"/>
          <w:numId w:val="6"/>
        </w:numPr>
        <w:tabs>
          <w:tab w:val="clear" w:pos="900"/>
        </w:tabs>
        <w:spacing w:before="120" w:after="120"/>
        <w:ind w:left="709" w:hanging="283"/>
        <w:jc w:val="both"/>
      </w:pPr>
      <w:commentRangeStart w:id="316"/>
      <w:r w:rsidRPr="002256AE">
        <w:t xml:space="preserve">Poistenie pokrývajúce poistenie majetku </w:t>
      </w:r>
      <w:commentRangeEnd w:id="316"/>
      <w:r w:rsidRPr="002256AE">
        <w:rPr>
          <w:rStyle w:val="Odkaznakomentr"/>
          <w:sz w:val="24"/>
        </w:rPr>
        <w:commentReference w:id="316"/>
      </w:r>
      <w:r w:rsidRPr="002256AE">
        <w:t xml:space="preserve">obstaraného alebo zhodnoteného v súvislosti s Realizáciou hlavných aktivít Projektu, ktorý je zahrnutý v Žiadosti o platbu,                 a to za podmienok a spôsobom stanoveným v článku 11 ods. </w:t>
      </w:r>
      <w:del w:id="317" w:author="Autor">
        <w:r>
          <w:delText>7 VP.</w:delText>
        </w:r>
      </w:del>
      <w:ins w:id="318" w:author="Autor">
        <w:r w:rsidRPr="002256AE">
          <w:t>7 VP</w:t>
        </w:r>
        <w:r w:rsidR="00F61C24">
          <w:t>, ak Poskytovateľ nestanovil vo Vyzvaní alebo v inom Právnom dokumente, že poistenie sa nevyžaduje</w:t>
        </w:r>
        <w:r w:rsidRPr="002256AE">
          <w:t>.</w:t>
        </w:r>
      </w:ins>
      <w:r w:rsidRPr="002256AE">
        <w:t xml:space="preserve"> </w:t>
      </w:r>
    </w:p>
    <w:p w14:paraId="7F5FEEF1" w14:textId="77777777" w:rsidR="001E69AF" w:rsidRPr="002256AE" w:rsidRDefault="001E69AF" w:rsidP="009B5BEC">
      <w:pPr>
        <w:pStyle w:val="Odsekzoznamu"/>
        <w:numPr>
          <w:ilvl w:val="0"/>
          <w:numId w:val="60"/>
        </w:numPr>
        <w:spacing w:before="120" w:after="120"/>
        <w:ind w:left="426" w:hanging="426"/>
        <w:jc w:val="both"/>
      </w:pPr>
      <w:r w:rsidRPr="002256AE">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Pr="002256AE" w:rsidRDefault="00083609">
      <w:pPr>
        <w:pStyle w:val="Nadpis3"/>
        <w:tabs>
          <w:tab w:val="left" w:pos="1560"/>
        </w:tabs>
        <w:spacing w:after="240"/>
        <w:ind w:left="357" w:hanging="357"/>
        <w:jc w:val="both"/>
        <w:rPr>
          <w:rFonts w:ascii="Times New Roman" w:hAnsi="Times New Roman" w:cs="Times New Roman"/>
          <w:sz w:val="24"/>
          <w:szCs w:val="24"/>
        </w:rPr>
      </w:pPr>
      <w:r w:rsidRPr="002256AE">
        <w:rPr>
          <w:rFonts w:ascii="Times New Roman" w:hAnsi="Times New Roman" w:cs="Times New Roman"/>
          <w:bCs w:val="0"/>
          <w:sz w:val="24"/>
          <w:szCs w:val="24"/>
        </w:rPr>
        <w:t xml:space="preserve">ČLÁNOK 6 </w:t>
      </w:r>
      <w:r w:rsidRPr="002256AE">
        <w:rPr>
          <w:rFonts w:ascii="Times New Roman" w:hAnsi="Times New Roman" w:cs="Times New Roman"/>
          <w:bCs w:val="0"/>
          <w:sz w:val="24"/>
          <w:szCs w:val="24"/>
        </w:rPr>
        <w:tab/>
      </w:r>
      <w:r w:rsidRPr="002256AE">
        <w:rPr>
          <w:rFonts w:ascii="Times New Roman" w:hAnsi="Times New Roman" w:cs="Times New Roman"/>
          <w:sz w:val="24"/>
          <w:szCs w:val="24"/>
        </w:rPr>
        <w:t xml:space="preserve">ZMENA PRÁV A POVINNOSTÍ STRÁN </w:t>
      </w:r>
    </w:p>
    <w:p w14:paraId="2EFAD1FB" w14:textId="4AF98892" w:rsidR="00EE0DF4" w:rsidRPr="002256AE" w:rsidRDefault="00083609">
      <w:pPr>
        <w:numPr>
          <w:ilvl w:val="1"/>
          <w:numId w:val="6"/>
        </w:numPr>
        <w:tabs>
          <w:tab w:val="clear" w:pos="1620"/>
        </w:tabs>
        <w:spacing w:before="120" w:after="120"/>
        <w:ind w:left="426" w:hanging="426"/>
        <w:jc w:val="both"/>
      </w:pPr>
      <w:r w:rsidRPr="002256AE">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w:t>
      </w:r>
      <w:del w:id="319" w:author="Autor">
        <w:r>
          <w:delText>nedosiahnutia/neudržania cieľa</w:delText>
        </w:r>
      </w:del>
      <w:ins w:id="320" w:author="Autor">
        <w:r w:rsidR="00F61C24">
          <w:t xml:space="preserve">vo vzťahu k cieľu </w:t>
        </w:r>
      </w:ins>
      <w:r w:rsidRPr="002256AE">
        <w:t xml:space="preserve"> Projektu v zmysle článku 2 ods. 1 VP. Uvedenú oznamovaciu povinnosť je Prijímateľ povinný plniť Bezodkladne potom, ako sa dozvedel, že došlo k vzniku zmeny alebo skutočností podľa prvej vety tohto odseku. </w:t>
      </w:r>
    </w:p>
    <w:p w14:paraId="67565050" w14:textId="77777777" w:rsidR="00EE0DF4" w:rsidRPr="002256AE" w:rsidRDefault="00083609">
      <w:pPr>
        <w:spacing w:before="120" w:after="120"/>
        <w:ind w:left="426"/>
        <w:jc w:val="both"/>
      </w:pPr>
      <w:r w:rsidRPr="002256AE">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7777777" w:rsidR="00EE0DF4" w:rsidRPr="002256AE" w:rsidRDefault="00083609">
      <w:pPr>
        <w:numPr>
          <w:ilvl w:val="1"/>
          <w:numId w:val="6"/>
        </w:numPr>
        <w:tabs>
          <w:tab w:val="clear" w:pos="1620"/>
        </w:tabs>
        <w:spacing w:before="120" w:after="120"/>
        <w:ind w:left="426" w:hanging="426"/>
        <w:jc w:val="both"/>
      </w:pPr>
      <w:r w:rsidRPr="002256AE">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Pr="002256AE" w:rsidRDefault="00083609">
      <w:pPr>
        <w:numPr>
          <w:ilvl w:val="2"/>
          <w:numId w:val="46"/>
        </w:numPr>
        <w:tabs>
          <w:tab w:val="clear" w:pos="2340"/>
        </w:tabs>
        <w:spacing w:before="120" w:after="120"/>
        <w:ind w:left="709" w:hanging="283"/>
        <w:jc w:val="both"/>
      </w:pPr>
      <w:r w:rsidRPr="002256AE">
        <w:rPr>
          <w:b/>
          <w:u w:val="single"/>
        </w:rPr>
        <w:lastRenderedPageBreak/>
        <w:t>Zmena VP a ostatných príloh rozhodnutia o schválení žiadosti o NFP z dôvodu ich aktualizácie</w:t>
      </w:r>
      <w:r w:rsidRPr="002256AE">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77777777" w:rsidR="00EE0DF4" w:rsidRPr="002256AE" w:rsidRDefault="00083609">
      <w:pPr>
        <w:pStyle w:val="Odsekzoznamu1"/>
        <w:numPr>
          <w:ilvl w:val="2"/>
          <w:numId w:val="46"/>
        </w:numPr>
        <w:tabs>
          <w:tab w:val="clear" w:pos="2340"/>
        </w:tabs>
        <w:spacing w:before="120" w:after="120"/>
        <w:ind w:left="709" w:hanging="284"/>
        <w:contextualSpacing w:val="0"/>
        <w:jc w:val="both"/>
      </w:pPr>
      <w:r w:rsidRPr="002256AE">
        <w:rPr>
          <w:b/>
          <w:u w:val="single"/>
        </w:rPr>
        <w:t>Formálna zmena</w:t>
      </w:r>
      <w:r w:rsidRPr="002256AE">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14:paraId="04A2DF4C" w14:textId="61F92786" w:rsidR="00EE0DF4" w:rsidRPr="002256AE" w:rsidRDefault="00083609">
      <w:pPr>
        <w:pStyle w:val="Odsekzoznamu1"/>
        <w:numPr>
          <w:ilvl w:val="2"/>
          <w:numId w:val="46"/>
        </w:numPr>
        <w:tabs>
          <w:tab w:val="clear" w:pos="2340"/>
        </w:tabs>
        <w:spacing w:before="120" w:after="120"/>
        <w:ind w:left="709" w:hanging="283"/>
        <w:jc w:val="both"/>
      </w:pPr>
      <w:r w:rsidRPr="002256AE">
        <w:t xml:space="preserve">V prípade </w:t>
      </w:r>
      <w:r w:rsidRPr="002256AE">
        <w:rPr>
          <w:b/>
          <w:u w:val="single"/>
        </w:rPr>
        <w:t>menej významných zmien</w:t>
      </w:r>
      <w:r w:rsidRPr="002256AE">
        <w:t xml:space="preserve"> Projektu</w:t>
      </w:r>
      <w:del w:id="321" w:author="Autor">
        <w:r>
          <w:delText xml:space="preserve"> (v Systéme riadenia EŠIF označené ako „nepodstatné zmeny“),</w:delText>
        </w:r>
      </w:del>
      <w:ins w:id="322" w:author="Autor">
        <w:r w:rsidRPr="002256AE">
          <w:t>,</w:t>
        </w:r>
      </w:ins>
      <w:r w:rsidRPr="002256AE">
        <w:t xml:space="preserve">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2256AE">
        <w:rPr>
          <w:u w:val="single"/>
        </w:rPr>
        <w:t>nie je povinný</w:t>
      </w:r>
      <w:r w:rsidRPr="002256AE">
        <w:t xml:space="preserve"> požiadať o zmenu VP na formulári, ktorý pre tento účel vydal Poskytovateľ a ktorý sa využije pre významnejšie zmeny podľa písm. d) tohto odseku. </w:t>
      </w:r>
    </w:p>
    <w:p w14:paraId="4E543872" w14:textId="7B391E90" w:rsidR="00F61C24" w:rsidRPr="00207450" w:rsidRDefault="00083609" w:rsidP="00F61C24">
      <w:pPr>
        <w:spacing w:before="120" w:line="264" w:lineRule="auto"/>
        <w:ind w:left="720"/>
        <w:jc w:val="both"/>
        <w:rPr>
          <w:ins w:id="323" w:author="Autor"/>
          <w:sz w:val="22"/>
          <w:szCs w:val="22"/>
        </w:rPr>
      </w:pPr>
      <w:r w:rsidRPr="002256AE">
        <w:t xml:space="preserve">V prípade, ak zmena, ktorú Prijímateľ oznámil Poskytovateľovi podľa tohto písm. c) ako menej významnú zmenu, nie je podľa stanoviska Poskytovateľa menej významnou zmenou, </w:t>
      </w:r>
      <w:ins w:id="324" w:author="Autor">
        <w:r w:rsidR="00F61C24">
          <w:rPr>
            <w:sz w:val="22"/>
            <w:szCs w:val="22"/>
          </w:rPr>
          <w:t>alebo ju Poskytovateľ nemôže akceptovať z iných riadne odôvodnených dôvodov</w:t>
        </w:r>
        <w:r w:rsidR="00F61C24" w:rsidRPr="00360B63">
          <w:rPr>
            <w:sz w:val="22"/>
          </w:rPr>
          <w:t xml:space="preserve">, </w:t>
        </w:r>
      </w:ins>
      <w:r w:rsidRPr="002256AE">
        <w:t>Poskytovateľ je oprávnený neakceptovať oznámenie Prijímateľa, ak toto svoje odôvodnené stanovisko Prijímateľovi oznámi</w:t>
      </w:r>
      <w:del w:id="325" w:author="Autor">
        <w:r>
          <w:delText xml:space="preserve"> Bezodkladne po doručení oznámenia o menej významnej zmene.</w:delText>
        </w:r>
      </w:del>
      <w:ins w:id="326" w:author="Autor">
        <w:r w:rsidRPr="002256AE">
          <w:t>.</w:t>
        </w:r>
      </w:ins>
      <w:r w:rsidRPr="002256AE">
        <w:t xml:space="preserve"> Ak Poskytovateľ neakceptuje oznámenie Prijímateľa podľa predchádzajúcej vety, Prijímateľ je </w:t>
      </w:r>
      <w:del w:id="327" w:author="Autor">
        <w:r>
          <w:delText>povinný</w:delText>
        </w:r>
      </w:del>
      <w:ins w:id="328" w:author="Autor">
        <w:r w:rsidR="00F61C24">
          <w:t>oprávnený</w:t>
        </w:r>
      </w:ins>
      <w:r w:rsidR="00F61C24" w:rsidRPr="002256AE">
        <w:t xml:space="preserve"> </w:t>
      </w:r>
      <w:r w:rsidRPr="002256AE">
        <w:t>postupovať pri zmene VP iba podľa písm. d) tohto odseku</w:t>
      </w:r>
      <w:del w:id="329" w:author="Autor">
        <w:r>
          <w:delText xml:space="preserve">. </w:delText>
        </w:r>
      </w:del>
      <w:ins w:id="330" w:author="Autor">
        <w:r w:rsidR="00F61C24">
          <w:t>,</w:t>
        </w:r>
        <w:r w:rsidR="00F61C24" w:rsidRPr="00F61C24">
          <w:rPr>
            <w:sz w:val="22"/>
            <w:szCs w:val="22"/>
          </w:rPr>
          <w:t xml:space="preserve"> </w:t>
        </w:r>
        <w:r w:rsidR="00F61C24" w:rsidRPr="00934A61">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Pr>
            <w:sz w:val="22"/>
            <w:szCs w:val="22"/>
          </w:rPr>
          <w:t>ustanovenia</w:t>
        </w:r>
        <w:r w:rsidR="00F61C24" w:rsidRPr="00934A61">
          <w:rPr>
            <w:sz w:val="22"/>
            <w:szCs w:val="22"/>
          </w:rPr>
          <w:t xml:space="preserve"> </w:t>
        </w:r>
        <w:r w:rsidR="00D54E2A">
          <w:rPr>
            <w:sz w:val="22"/>
            <w:szCs w:val="22"/>
          </w:rPr>
          <w:t>VP</w:t>
        </w:r>
        <w:r w:rsidR="00F61C24" w:rsidRPr="00934A61">
          <w:rPr>
            <w:sz w:val="22"/>
            <w:szCs w:val="22"/>
          </w:rPr>
          <w:t xml:space="preserve"> a podľa Príručky pre Prijímateľa.</w:t>
        </w:r>
        <w:r w:rsidR="00F61C24">
          <w:rPr>
            <w:sz w:val="22"/>
            <w:szCs w:val="22"/>
          </w:rPr>
          <w:t xml:space="preserve"> V ostatných prípadoch Poskytovateľ informuje Prijímateľa o výsledku zmenového konania formou oznámenia, </w:t>
        </w:r>
        <w:r w:rsidR="00F61C24" w:rsidRPr="00ED13BB">
          <w:rPr>
            <w:sz w:val="22"/>
            <w:szCs w:val="22"/>
          </w:rPr>
          <w:t>v ktorom konštatuje, že vzal zmenu Projektu na vedomie, čím dochádza k akceptovaniu tejto</w:t>
        </w:r>
        <w:r w:rsidR="00F61C24">
          <w:rPr>
            <w:sz w:val="22"/>
            <w:szCs w:val="22"/>
          </w:rPr>
          <w:t xml:space="preserve"> menej významnej zmeny.</w:t>
        </w:r>
      </w:ins>
    </w:p>
    <w:p w14:paraId="775D0DF2" w14:textId="098A50F5" w:rsidR="00EE0DF4" w:rsidRPr="002256AE" w:rsidRDefault="00EE0DF4">
      <w:pPr>
        <w:spacing w:before="120" w:after="120"/>
        <w:ind w:left="709" w:hanging="1"/>
        <w:jc w:val="both"/>
      </w:pPr>
    </w:p>
    <w:p w14:paraId="47ECE49D" w14:textId="77777777" w:rsidR="00EE0DF4" w:rsidRPr="002256AE" w:rsidRDefault="00083609">
      <w:pPr>
        <w:spacing w:before="120" w:after="120"/>
        <w:ind w:left="709" w:hanging="1"/>
        <w:jc w:val="both"/>
      </w:pPr>
      <w:r w:rsidRPr="002256AE">
        <w:t xml:space="preserve">Zmena VP a ostatných príloh rozhodnutia o schválení žiadosti o NFP sa podľa tohto písm. c) vykoná najneskôr </w:t>
      </w:r>
      <w:commentRangeStart w:id="331"/>
      <w:r w:rsidRPr="002256AE">
        <w:t>pri ich najbližšej aktualizácii.</w:t>
      </w:r>
      <w:commentRangeEnd w:id="331"/>
      <w:r w:rsidRPr="002256AE">
        <w:rPr>
          <w:rStyle w:val="Odkaznakomentr"/>
          <w:sz w:val="24"/>
        </w:rPr>
        <w:commentReference w:id="331"/>
      </w:r>
      <w:r w:rsidRPr="002256AE">
        <w:t xml:space="preserve">. Na základe osobitnej žiadosti </w:t>
      </w:r>
      <w:r w:rsidRPr="002256AE">
        <w:lastRenderedPageBreak/>
        <w:t>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Pr="002256AE" w:rsidRDefault="00083609">
      <w:pPr>
        <w:spacing w:before="120" w:after="120"/>
        <w:ind w:left="709" w:hanging="1"/>
        <w:jc w:val="both"/>
      </w:pPr>
      <w:r w:rsidRPr="002256AE">
        <w:t xml:space="preserve">Za menej významné zmeny VP sa považujú najmä:  </w:t>
      </w:r>
    </w:p>
    <w:p w14:paraId="59372D2E" w14:textId="77777777" w:rsidR="00EE0DF4" w:rsidRPr="002256AE" w:rsidRDefault="00083609">
      <w:pPr>
        <w:pStyle w:val="AOHead4"/>
        <w:numPr>
          <w:ilvl w:val="3"/>
          <w:numId w:val="47"/>
        </w:numPr>
        <w:spacing w:before="120" w:after="120"/>
        <w:ind w:left="1134" w:hanging="141"/>
        <w:rPr>
          <w:sz w:val="24"/>
          <w:szCs w:val="24"/>
        </w:rPr>
      </w:pPr>
      <w:r w:rsidRPr="002256AE">
        <w:rPr>
          <w:sz w:val="24"/>
          <w:szCs w:val="24"/>
        </w:rPr>
        <w:t xml:space="preserve">omeškanie </w:t>
      </w:r>
      <w:r w:rsidRPr="002256AE">
        <w:rPr>
          <w:bCs/>
          <w:sz w:val="24"/>
          <w:szCs w:val="24"/>
        </w:rPr>
        <w:t xml:space="preserve">Prijímateľa so </w:t>
      </w:r>
      <w:commentRangeStart w:id="332"/>
      <w:r w:rsidRPr="002256AE">
        <w:rPr>
          <w:bCs/>
          <w:sz w:val="24"/>
          <w:szCs w:val="24"/>
        </w:rPr>
        <w:t xml:space="preserve">Začatím realizácie hlavných aktivít Projektu </w:t>
      </w:r>
      <w:commentRangeEnd w:id="332"/>
      <w:r w:rsidRPr="002256AE">
        <w:rPr>
          <w:rStyle w:val="Odkaznakomentr"/>
          <w:sz w:val="24"/>
          <w:szCs w:val="24"/>
        </w:rPr>
        <w:commentReference w:id="332"/>
      </w:r>
      <w:r w:rsidRPr="002256AE">
        <w:rPr>
          <w:bCs/>
          <w:sz w:val="24"/>
          <w:szCs w:val="24"/>
        </w:rPr>
        <w:t>voči</w:t>
      </w:r>
      <w:r w:rsidRPr="002256AE">
        <w:rPr>
          <w:sz w:val="24"/>
          <w:szCs w:val="24"/>
        </w:rPr>
        <w:t xml:space="preserve"> termínu uvedenému v Prílohe č. 2, </w:t>
      </w:r>
    </w:p>
    <w:p w14:paraId="59567844" w14:textId="77777777" w:rsidR="00EE0DF4" w:rsidRDefault="00083609">
      <w:pPr>
        <w:pStyle w:val="AOHead4"/>
        <w:numPr>
          <w:ilvl w:val="3"/>
          <w:numId w:val="47"/>
        </w:numPr>
        <w:spacing w:before="120" w:after="120"/>
        <w:ind w:left="1134" w:hanging="141"/>
        <w:rPr>
          <w:del w:id="333" w:author="Autor"/>
          <w:sz w:val="24"/>
          <w:szCs w:val="24"/>
        </w:rPr>
      </w:pPr>
      <w:commentRangeStart w:id="334"/>
      <w:del w:id="335" w:author="Autor">
        <w:r>
          <w:rPr>
            <w:sz w:val="24"/>
            <w:szCs w:val="24"/>
          </w:rPr>
          <w:delText>zníženie hodnoty Merateľného ukazovateľa Projektu o 5% alebo menej oproti výške Merateľného ukazovateľa Projektu, ktorá bola schválená v Žiadosti o NFP,</w:delText>
        </w:r>
        <w:commentRangeEnd w:id="334"/>
        <w:r>
          <w:rPr>
            <w:rStyle w:val="Odkaznakomentr"/>
            <w:sz w:val="24"/>
            <w:szCs w:val="24"/>
          </w:rPr>
          <w:commentReference w:id="334"/>
        </w:r>
      </w:del>
    </w:p>
    <w:p w14:paraId="3DF2EC87" w14:textId="77777777" w:rsidR="00EE0DF4" w:rsidRPr="002256AE" w:rsidRDefault="00083609">
      <w:pPr>
        <w:pStyle w:val="AOHead4"/>
        <w:numPr>
          <w:ilvl w:val="3"/>
          <w:numId w:val="47"/>
        </w:numPr>
        <w:spacing w:before="120" w:after="120"/>
        <w:ind w:left="1134" w:hanging="142"/>
        <w:rPr>
          <w:sz w:val="24"/>
          <w:szCs w:val="24"/>
        </w:rPr>
      </w:pPr>
      <w:commentRangeStart w:id="336"/>
      <w:r w:rsidRPr="002256AE">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commentRangeEnd w:id="336"/>
      <w:r w:rsidRPr="002256AE">
        <w:rPr>
          <w:rStyle w:val="Odkaznakomentr"/>
          <w:sz w:val="24"/>
          <w:szCs w:val="24"/>
        </w:rPr>
        <w:commentReference w:id="336"/>
      </w:r>
    </w:p>
    <w:p w14:paraId="2B68DB60" w14:textId="77777777" w:rsidR="00EE0DF4" w:rsidRPr="002256AE" w:rsidRDefault="00083609">
      <w:pPr>
        <w:pStyle w:val="AOHead4"/>
        <w:numPr>
          <w:ilvl w:val="3"/>
          <w:numId w:val="47"/>
        </w:numPr>
        <w:spacing w:before="120" w:after="120"/>
        <w:ind w:left="1134" w:hanging="142"/>
        <w:rPr>
          <w:sz w:val="24"/>
          <w:szCs w:val="24"/>
        </w:rPr>
      </w:pPr>
      <w:r w:rsidRPr="002256AE">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69E7F65D" w:rsidR="00F61C24" w:rsidRDefault="00083609" w:rsidP="00F61C24">
      <w:pPr>
        <w:pStyle w:val="AOHead4"/>
        <w:numPr>
          <w:ilvl w:val="3"/>
          <w:numId w:val="47"/>
        </w:numPr>
        <w:spacing w:before="120" w:after="120"/>
        <w:ind w:left="1134" w:hanging="142"/>
        <w:rPr>
          <w:bCs/>
          <w:sz w:val="24"/>
          <w:szCs w:val="24"/>
        </w:rPr>
      </w:pPr>
      <w:r w:rsidRPr="002256AE">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14:paraId="00595640" w14:textId="464869BB" w:rsidR="00F61C24" w:rsidRPr="005C0A29" w:rsidRDefault="00F61C24" w:rsidP="005C0A29">
      <w:pPr>
        <w:spacing w:before="120" w:line="264" w:lineRule="auto"/>
        <w:ind w:left="709"/>
        <w:jc w:val="both"/>
        <w:rPr>
          <w:ins w:id="337" w:author="Autor"/>
        </w:rPr>
      </w:pPr>
      <w:ins w:id="338" w:author="Autor">
        <w:r w:rsidRPr="005C0A29">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t>VP</w:t>
        </w:r>
        <w:r w:rsidRPr="005C0A29">
          <w:t>. Ak Poskytovateľ stanoví v Právnych dokumentoch oznamovaciu povinnosť Prijímateľa aj vo vzťahu k takejto skutočnosti, Prijímateľ je povinný túto oznamovaciu povinnosť plniť spôsobom vyplývajúcim z Právneho dokumentu Poskytovateľa.</w:t>
        </w:r>
        <w:r w:rsidRPr="005C0A29">
          <w:rPr>
            <w:bCs/>
          </w:rPr>
          <w:t xml:space="preserve"> </w:t>
        </w:r>
      </w:ins>
    </w:p>
    <w:p w14:paraId="02E338F0" w14:textId="77777777" w:rsidR="00F61C24" w:rsidRPr="005C0A29" w:rsidRDefault="00F61C24" w:rsidP="005C0A29">
      <w:pPr>
        <w:rPr>
          <w:ins w:id="339" w:author="Autor"/>
        </w:rPr>
      </w:pPr>
    </w:p>
    <w:p w14:paraId="5E775103" w14:textId="636CA9AA" w:rsidR="00EE0DF4" w:rsidRPr="002256AE" w:rsidRDefault="00083609">
      <w:pPr>
        <w:pStyle w:val="Odsekzoznamu1"/>
        <w:numPr>
          <w:ilvl w:val="2"/>
          <w:numId w:val="46"/>
        </w:numPr>
        <w:tabs>
          <w:tab w:val="clear" w:pos="2340"/>
        </w:tabs>
        <w:spacing w:before="120" w:after="120"/>
        <w:ind w:left="709" w:hanging="283"/>
        <w:jc w:val="both"/>
      </w:pPr>
      <w:r w:rsidRPr="002256AE">
        <w:t xml:space="preserve">Iné zmeny VP a ostatných príloh rozhodnutia o schválení žiadosti o NFP, ako sú zmeny opísané v písm. a) až c)  a e) tohto odseku, sú </w:t>
      </w:r>
      <w:r w:rsidRPr="00773ECD">
        <w:rPr>
          <w:b/>
          <w:u w:val="single"/>
          <w:rPrChange w:id="340" w:author="Autor">
            <w:rPr/>
          </w:rPrChange>
        </w:rPr>
        <w:t>významnejšími zmenami Projektu</w:t>
      </w:r>
      <w:r w:rsidRPr="002256AE">
        <w:t xml:space="preserve"> (ďalej aj ako „významnejšie zmeny</w:t>
      </w:r>
      <w:del w:id="341" w:author="Autor">
        <w:r>
          <w:delText>“, ktoré sú v Systéme riadenia EŠIF označené ako „podstatné zmeny“).</w:delText>
        </w:r>
      </w:del>
      <w:ins w:id="342" w:author="Autor">
        <w:r w:rsidRPr="002256AE">
          <w:t>“).</w:t>
        </w:r>
      </w:ins>
      <w:r w:rsidRPr="002256AE">
        <w:t xml:space="preserve">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5AB5C3FC" w:rsidR="00EE0DF4" w:rsidRPr="002256AE" w:rsidRDefault="00083609">
      <w:pPr>
        <w:spacing w:before="120" w:after="120"/>
        <w:ind w:left="709"/>
        <w:jc w:val="both"/>
      </w:pPr>
      <w:r w:rsidRPr="002256AE">
        <w:t xml:space="preserve">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w:t>
      </w:r>
      <w:del w:id="343" w:author="Autor">
        <w:r>
          <w:delText>menej významná</w:delText>
        </w:r>
      </w:del>
      <w:ins w:id="344" w:author="Autor">
        <w:r w:rsidR="00F61C24">
          <w:t>významnejšia</w:t>
        </w:r>
      </w:ins>
      <w:r w:rsidRPr="002256AE">
        <w:t xml:space="preserve"> zmena nemá vplyv na znenie ustanovení VP a ostatných príloh rozhodnutia o schválení žiadosti o NFP.</w:t>
      </w:r>
    </w:p>
    <w:p w14:paraId="1A2A6CBD" w14:textId="77777777" w:rsidR="00EE0DF4" w:rsidRPr="002256AE" w:rsidRDefault="00083609">
      <w:pPr>
        <w:pStyle w:val="Odsekzoznamu1"/>
        <w:numPr>
          <w:ilvl w:val="2"/>
          <w:numId w:val="46"/>
        </w:numPr>
        <w:tabs>
          <w:tab w:val="clear" w:pos="2340"/>
        </w:tabs>
        <w:spacing w:before="120" w:after="120"/>
        <w:ind w:left="709" w:hanging="283"/>
        <w:jc w:val="both"/>
      </w:pPr>
      <w:r w:rsidRPr="002256AE">
        <w:rPr>
          <w:b/>
        </w:rPr>
        <w:t>Podstatnú zmenu Projektu</w:t>
      </w:r>
      <w:r w:rsidRPr="002256AE">
        <w:t xml:space="preserve"> tak, ako je definovaná v čl. 1 ods. 4 a v čl. 4 ods. 3 VP, Prijímateľ oznamuje Poskytovateľovi Bezodkladne. Bez ohľadu na zaslanú informáciu vznik Podstatnej zmeny Projektu predstavuje porušenie podmienok pre poskytnutie </w:t>
      </w:r>
      <w:r w:rsidRPr="002256AE">
        <w:lastRenderedPageBreak/>
        <w:t>NFP a Prijímateľ je povinný vrátiť NFP alebo jeho časť v súlade s článkom 16 VP, a to vo výške, ktorá je úmerná obdobiu, počas ktorého došlo k porušeniu podmienok v dôsledku vzniku Podstatnej zmeny Projektu.</w:t>
      </w:r>
    </w:p>
    <w:p w14:paraId="689A4F05" w14:textId="68C15162" w:rsidR="00EE0DF4" w:rsidRPr="002256AE" w:rsidRDefault="00083609">
      <w:pPr>
        <w:numPr>
          <w:ilvl w:val="1"/>
          <w:numId w:val="6"/>
        </w:numPr>
        <w:tabs>
          <w:tab w:val="clear" w:pos="1620"/>
        </w:tabs>
        <w:spacing w:before="120" w:after="120"/>
        <w:ind w:left="426" w:hanging="426"/>
        <w:jc w:val="both"/>
      </w:pPr>
      <w:r w:rsidRPr="002256AE">
        <w:t xml:space="preserve">V prípade </w:t>
      </w:r>
      <w:r w:rsidRPr="002256AE">
        <w:rPr>
          <w:b/>
        </w:rPr>
        <w:t>významnejšej zmeny</w:t>
      </w:r>
      <w:r w:rsidRPr="002256AE">
        <w:t xml:space="preserve"> podľa ods. 2 písm. d) tohto článku, na ktorý sa nevzťahuje postup uvedený v ods. 8 tohto článku, je Prijímateľ povinný požiadať </w:t>
      </w:r>
      <w:del w:id="345" w:author="Autor">
        <w:r>
          <w:delText xml:space="preserve">                    </w:delText>
        </w:r>
      </w:del>
      <w:r w:rsidRPr="002256AE">
        <w:t>o zmenu VP alebo ostatných príloh rozhodnutia o schválení žiadosti o NFP</w:t>
      </w:r>
      <w:del w:id="346" w:author="Autor">
        <w:r>
          <w:delText xml:space="preserve">                       </w:delText>
        </w:r>
      </w:del>
      <w:r w:rsidRPr="002256AE">
        <w:t xml:space="preserve">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14:paraId="02D67426"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realizácie Projektu, </w:t>
      </w:r>
    </w:p>
    <w:p w14:paraId="7832768C"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kde sa nachádza Predmet Projektu, </w:t>
      </w:r>
    </w:p>
    <w:p w14:paraId="42FAC129" w14:textId="35754A50"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347"/>
      <w:r w:rsidRPr="002256AE">
        <w:t xml:space="preserve">Merateľných ukazovateľov Projektu, ak ide o zníženie </w:t>
      </w:r>
      <w:ins w:id="348" w:author="Autor">
        <w:r w:rsidR="00F61C24">
          <w:t xml:space="preserve">cieľovej </w:t>
        </w:r>
      </w:ins>
      <w:r w:rsidRPr="002256AE">
        <w:t>hodnoty o viac ako 5% oproti výške</w:t>
      </w:r>
      <w:ins w:id="349" w:author="Autor">
        <w:r w:rsidRPr="002256AE">
          <w:t xml:space="preserve"> </w:t>
        </w:r>
        <w:r w:rsidR="00F61C24">
          <w:t>cieľovej hodnoty</w:t>
        </w:r>
      </w:ins>
      <w:r w:rsidR="00F61C24">
        <w:t xml:space="preserve"> </w:t>
      </w:r>
      <w:r w:rsidRPr="002256AE">
        <w:t xml:space="preserve">Merateľného ukazovateľa, ktorá bola schválená v Žiadosti o NFP, </w:t>
      </w:r>
      <w:commentRangeEnd w:id="347"/>
      <w:r w:rsidRPr="002256AE">
        <w:commentReference w:id="347"/>
      </w:r>
    </w:p>
    <w:p w14:paraId="28D12CD2" w14:textId="77777777"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350"/>
      <w:r w:rsidRPr="002256AE">
        <w:t>týkajúcej sa začatia Verejného obstarávania na hlavné aktivity Projektu, ak sa s ním nezačne do 3 mesiacov od účinnosti rozhodnutia o schválení žiadosti o NFP,</w:t>
      </w:r>
      <w:commentRangeEnd w:id="350"/>
      <w:r w:rsidRPr="002256AE">
        <w:commentReference w:id="350"/>
      </w:r>
    </w:p>
    <w:p w14:paraId="7BB12F7B"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týkajúcej sa predĺženia Realizácie hlavných aktivít Projektu oproti termínom vyplývajúcim z Prílohy č. 2,</w:t>
      </w:r>
    </w:p>
    <w:p w14:paraId="57776E8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majetkovo-právnych pomerov týkajúcich sa Predmetu Projektu alebo súvisiacich s Realizáciou hlavných aktivít Projektu v zmysle článku 11 ods. 3 VP,</w:t>
      </w:r>
    </w:p>
    <w:p w14:paraId="71F7472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priamo sa týkajúcej podmienky poskytnutia príspevku, ktorá vyplýva z Vyzvania a spôsobu jej splnenia Prijímateľom,</w:t>
      </w:r>
    </w:p>
    <w:p w14:paraId="3672B29D"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používaného systému financovania,</w:t>
      </w:r>
    </w:p>
    <w:p w14:paraId="693AF119"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týkajúcej sa doplnenia novej skupiny výdavkov a/alebo Aktivity, ktorá je oprávnená v zmysle Vyzvania.</w:t>
      </w:r>
    </w:p>
    <w:p w14:paraId="1540318A"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731572B1" w:rsidR="00EE0DF4" w:rsidRPr="002256AE" w:rsidRDefault="00083609">
      <w:pPr>
        <w:numPr>
          <w:ilvl w:val="1"/>
          <w:numId w:val="6"/>
        </w:numPr>
        <w:tabs>
          <w:tab w:val="clear" w:pos="1620"/>
          <w:tab w:val="left" w:pos="426"/>
        </w:tabs>
        <w:spacing w:before="120" w:after="120"/>
        <w:ind w:left="426" w:hanging="426"/>
        <w:jc w:val="both"/>
      </w:pPr>
      <w:commentRangeStart w:id="351"/>
      <w:r w:rsidRPr="002256AE">
        <w:t xml:space="preserve">V prípade </w:t>
      </w:r>
      <w:del w:id="352" w:author="Autor">
        <w:r>
          <w:delText>Merateľných ukazovateľov Projektu (</w:delText>
        </w:r>
      </w:del>
      <w:r w:rsidRPr="002256AE">
        <w:t>zmeny podľa odseku 3</w:t>
      </w:r>
      <w:r w:rsidR="00F61C24">
        <w:t xml:space="preserve"> </w:t>
      </w:r>
      <w:ins w:id="353" w:author="Autor">
        <w:r w:rsidR="00F61C24">
          <w:t>písm.</w:t>
        </w:r>
        <w:r w:rsidRPr="002256AE">
          <w:t xml:space="preserve"> </w:t>
        </w:r>
      </w:ins>
      <w:r w:rsidRPr="002256AE">
        <w:t>c) tohto článku</w:t>
      </w:r>
      <w:del w:id="354" w:author="Autor">
        <w:r>
          <w:delText>)</w:delText>
        </w:r>
      </w:del>
      <w:r w:rsidRPr="002256AE">
        <w:t xml:space="preserve"> sa samostatne posudzujú zmeny v</w:t>
      </w:r>
      <w:r w:rsidR="00F61C24">
        <w:t> </w:t>
      </w:r>
      <w:ins w:id="355" w:author="Autor">
        <w:r w:rsidR="00F61C24">
          <w:t xml:space="preserve">cieľových hodnotách </w:t>
        </w:r>
      </w:ins>
      <w:r w:rsidRPr="002256AE">
        <w:t xml:space="preserve">Merateľných ukazovateľoch Projektu s príznakom </w:t>
      </w:r>
      <w:ins w:id="356" w:author="Autor">
        <w:r w:rsidR="00F61C24">
          <w:t xml:space="preserve">v súvislosti s vplyvom navrhovanej zmeny na výšku poskytnutého NFP </w:t>
        </w:r>
      </w:ins>
      <w:r w:rsidRPr="002256AE">
        <w:t>a v</w:t>
      </w:r>
      <w:r w:rsidR="00F61C24">
        <w:t> </w:t>
      </w:r>
      <w:ins w:id="357" w:author="Autor">
        <w:r w:rsidR="00F61C24">
          <w:t xml:space="preserve">cieľových hodnotách </w:t>
        </w:r>
      </w:ins>
      <w:r w:rsidRPr="002256AE">
        <w:t>Merateľných ukazovateľoch Projektu bez príznaku, a to nasledovne:</w:t>
      </w:r>
    </w:p>
    <w:p w14:paraId="5ABE1F62" w14:textId="18DDF06E" w:rsidR="00F61C24" w:rsidRDefault="00083609">
      <w:pPr>
        <w:numPr>
          <w:ilvl w:val="2"/>
          <w:numId w:val="6"/>
        </w:numPr>
        <w:tabs>
          <w:tab w:val="clear" w:pos="2340"/>
          <w:tab w:val="left" w:pos="851"/>
        </w:tabs>
        <w:spacing w:before="120" w:after="120"/>
        <w:ind w:left="851" w:hanging="425"/>
        <w:jc w:val="both"/>
        <w:rPr>
          <w:ins w:id="358" w:author="Autor"/>
        </w:rPr>
      </w:pPr>
      <w:r w:rsidRPr="002256AE">
        <w:t xml:space="preserve">V prípade Merateľných ukazovateľov Projektu s príznakom Poskytovateľ                       pri posudzovaní požadovanej zmeny posúdi zdôvodnenie nedosiahnutia </w:t>
      </w:r>
      <w:ins w:id="359" w:author="Autor">
        <w:r w:rsidR="00F61C24">
          <w:t xml:space="preserve">cieľových hodnôt </w:t>
        </w:r>
      </w:ins>
      <w:r w:rsidRPr="002256AE">
        <w:t>týchto ukazovateľov z hľadiska identifikácie rizík, ktoré boli predmetom analýzy</w:t>
      </w:r>
      <w:del w:id="360" w:author="Autor">
        <w:r>
          <w:delText xml:space="preserve">                    </w:delText>
        </w:r>
      </w:del>
      <w:r w:rsidR="00F61C24">
        <w:t xml:space="preserve"> </w:t>
      </w:r>
      <w:r w:rsidRPr="002256AE">
        <w:t xml:space="preserve">pri predkladaní Žiadosti o NFP a predložených dokumentov preukazujúcich skutočnosť, že nedosiahnutie </w:t>
      </w:r>
      <w:ins w:id="361" w:author="Autor">
        <w:r w:rsidR="00F61C24">
          <w:t xml:space="preserve">cieľových </w:t>
        </w:r>
      </w:ins>
      <w:r w:rsidRPr="002256AE">
        <w:t>hodnôt Merateľných ukazovateľov</w:t>
      </w:r>
      <w:ins w:id="362" w:author="Autor">
        <w:r w:rsidRPr="002256AE">
          <w:t xml:space="preserve"> </w:t>
        </w:r>
        <w:r w:rsidR="00F61C24">
          <w:t>Projektu</w:t>
        </w:r>
      </w:ins>
      <w:r w:rsidR="00F61C24">
        <w:t xml:space="preserve"> </w:t>
      </w:r>
      <w:r w:rsidRPr="002256AE">
        <w:t xml:space="preserve">s príznakom bolo spôsobené faktormi, ktoré Prijímateľ objektívne nemohol ovplyvniť. </w:t>
      </w:r>
      <w:r w:rsidRPr="002256AE">
        <w:lastRenderedPageBreak/>
        <w:t xml:space="preserve">Poskytovateľ je oprávnený v jednotlivom prípade tohto druhu Merateľného ukazovateľa </w:t>
      </w:r>
      <w:ins w:id="363" w:author="Autor">
        <w:r w:rsidR="00F61C24">
          <w:t xml:space="preserve">Projektu s príznakom </w:t>
        </w:r>
      </w:ins>
      <w:r w:rsidRPr="002256AE">
        <w:t xml:space="preserve">schváliť zníženie jeho </w:t>
      </w:r>
      <w:ins w:id="364" w:author="Autor">
        <w:r w:rsidR="00F61C24">
          <w:t xml:space="preserve">cieľovej </w:t>
        </w:r>
      </w:ins>
      <w:r w:rsidRPr="002256AE">
        <w:t xml:space="preserve">hodnoty v riadne odôvodnených prípadoch, pričom hodnota nesmie klesnúť pod hranicu </w:t>
      </w:r>
      <w:commentRangeStart w:id="365"/>
      <w:r w:rsidRPr="002256AE">
        <w:t xml:space="preserve">50% </w:t>
      </w:r>
      <w:commentRangeEnd w:id="365"/>
      <w:r w:rsidR="00D54E2A">
        <w:rPr>
          <w:rStyle w:val="Odkaznakomentr"/>
          <w:szCs w:val="20"/>
        </w:rPr>
        <w:commentReference w:id="365"/>
      </w:r>
      <w:r w:rsidRPr="002256AE">
        <w:t>oproti jeho výške, ktorá bola uvedená v Schválenej žiadosti o NFP.</w:t>
      </w:r>
      <w:r w:rsidR="00F61C24">
        <w:t xml:space="preserve"> </w:t>
      </w:r>
      <w:ins w:id="366" w:author="Autor">
        <w:r w:rsidR="00F61C24">
          <w:rPr>
            <w:sz w:val="22"/>
            <w:szCs w:val="22"/>
          </w:rPr>
          <w:t xml:space="preserve">V prípade, ak </w:t>
        </w:r>
        <w:r w:rsidR="00F61C24" w:rsidRPr="00491D03">
          <w:rPr>
            <w:sz w:val="22"/>
            <w:szCs w:val="22"/>
          </w:rPr>
          <w:t xml:space="preserve">je možné akceptovať odôvodnenie </w:t>
        </w:r>
        <w:r w:rsidR="00F61C24">
          <w:rPr>
            <w:sz w:val="22"/>
            <w:szCs w:val="22"/>
          </w:rPr>
          <w:t>P</w:t>
        </w:r>
        <w:r w:rsidR="00F61C24" w:rsidRPr="00491D03">
          <w:rPr>
            <w:sz w:val="22"/>
            <w:szCs w:val="22"/>
          </w:rPr>
          <w:t xml:space="preserve">rijímateľa o nedosiahnutí </w:t>
        </w:r>
        <w:r w:rsidR="00F61C24">
          <w:rPr>
            <w:sz w:val="22"/>
            <w:szCs w:val="22"/>
          </w:rPr>
          <w:t>cieľovej hodnoty M</w:t>
        </w:r>
        <w:r w:rsidR="00F61C24" w:rsidRPr="00491D03">
          <w:rPr>
            <w:sz w:val="22"/>
            <w:szCs w:val="22"/>
          </w:rPr>
          <w:t xml:space="preserve">erateľného ukazovateľa </w:t>
        </w:r>
        <w:r w:rsidR="00F61C24">
          <w:rPr>
            <w:sz w:val="22"/>
            <w:szCs w:val="22"/>
          </w:rPr>
          <w:t xml:space="preserve">Projektu </w:t>
        </w:r>
        <w:r w:rsidR="00F61C24" w:rsidRPr="00491D03">
          <w:rPr>
            <w:sz w:val="22"/>
            <w:szCs w:val="22"/>
          </w:rPr>
          <w:t>s</w:t>
        </w:r>
        <w:r w:rsidR="00F61C24">
          <w:rPr>
            <w:sz w:val="22"/>
            <w:szCs w:val="22"/>
          </w:rPr>
          <w:t> </w:t>
        </w:r>
        <w:r w:rsidR="00F61C24" w:rsidRPr="00491D03">
          <w:rPr>
            <w:sz w:val="22"/>
            <w:szCs w:val="22"/>
          </w:rPr>
          <w:t>príznakom</w:t>
        </w:r>
        <w:r w:rsidR="00F61C24">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2256AE">
          <w:t xml:space="preserve"> </w:t>
        </w:r>
      </w:ins>
    </w:p>
    <w:p w14:paraId="0CE7AC3A" w14:textId="3A8ED3D2" w:rsidR="00EE0DF4" w:rsidRPr="002256AE" w:rsidRDefault="00083609" w:rsidP="00F61C24">
      <w:pPr>
        <w:numPr>
          <w:ilvl w:val="2"/>
          <w:numId w:val="6"/>
        </w:numPr>
        <w:tabs>
          <w:tab w:val="clear" w:pos="2340"/>
          <w:tab w:val="left" w:pos="851"/>
        </w:tabs>
        <w:spacing w:before="120" w:after="120"/>
        <w:ind w:left="851" w:hanging="425"/>
        <w:jc w:val="both"/>
      </w:pPr>
      <w:r w:rsidRPr="002256AE">
        <w:t xml:space="preserve">Zníženie </w:t>
      </w:r>
      <w:ins w:id="367" w:author="Autor">
        <w:r w:rsidR="00F61C24">
          <w:t xml:space="preserve">cieľovej hodnoty </w:t>
        </w:r>
      </w:ins>
      <w:r w:rsidRPr="002256AE">
        <w:t xml:space="preserve">jednotlivého Merateľného ukazovateľa Projektu s príznakom o viac ako </w:t>
      </w:r>
      <w:commentRangeStart w:id="368"/>
      <w:r w:rsidRPr="002256AE">
        <w:t xml:space="preserve">50% </w:t>
      </w:r>
      <w:commentRangeEnd w:id="368"/>
      <w:r w:rsidR="00D54E2A">
        <w:rPr>
          <w:rStyle w:val="Odkaznakomentr"/>
          <w:szCs w:val="20"/>
        </w:rPr>
        <w:commentReference w:id="368"/>
      </w:r>
      <w:r w:rsidRPr="002256AE">
        <w:t>oproti výške, ktorá bola uvedená v Schválenej žiadosti o NFP, predstavuje</w:t>
      </w:r>
      <w:ins w:id="369" w:author="Autor">
        <w:r w:rsidRPr="002256AE">
          <w:t xml:space="preserve"> </w:t>
        </w:r>
        <w:r w:rsidR="00F61C24">
          <w:t>nedosiahnutie cieľa Projektu a tým</w:t>
        </w:r>
      </w:ins>
      <w:r w:rsidR="00F61C24">
        <w:t xml:space="preserve"> </w:t>
      </w:r>
      <w:r w:rsidRPr="002256AE">
        <w:t xml:space="preserve">Podstatnú zmenu Projektu z dôvodov uvedených v odseku 6 tohto článku a vyvoláva právne následky uvedené v odseku 2 písm. e) tohto článku. </w:t>
      </w:r>
    </w:p>
    <w:p w14:paraId="155D76D1" w14:textId="77777777" w:rsidR="00EE0DF4" w:rsidRDefault="00083609">
      <w:pPr>
        <w:tabs>
          <w:tab w:val="left" w:pos="6480"/>
        </w:tabs>
        <w:spacing w:before="120" w:after="120"/>
        <w:ind w:left="851"/>
        <w:jc w:val="both"/>
        <w:rPr>
          <w:del w:id="370" w:author="Autor"/>
        </w:rPr>
      </w:pPr>
      <w:del w:id="371" w:author="Autor">
        <w:r>
          <w:delTex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písm. j) VP a vykonať zodpovedajúce zníženie výdavkov na podporné Aktivity Projektu. </w:delText>
        </w:r>
      </w:del>
    </w:p>
    <w:p w14:paraId="1FD79E91" w14:textId="77777777" w:rsidR="00EE0DF4" w:rsidRPr="002256AE" w:rsidRDefault="00083609">
      <w:pPr>
        <w:numPr>
          <w:ilvl w:val="2"/>
          <w:numId w:val="6"/>
        </w:numPr>
        <w:tabs>
          <w:tab w:val="clear" w:pos="2340"/>
          <w:tab w:val="left" w:pos="851"/>
        </w:tabs>
        <w:spacing w:before="120" w:after="120"/>
        <w:ind w:left="851" w:hanging="425"/>
        <w:jc w:val="both"/>
      </w:pPr>
      <w:r w:rsidRPr="002256AE">
        <w:t xml:space="preserve">Merateľné ukazovatele Projektu bez príznaku sú záväzné z hľadiska dosiahnutia ich </w:t>
      </w:r>
    </w:p>
    <w:p w14:paraId="21E1580E" w14:textId="77777777" w:rsidR="00EE0DF4" w:rsidRDefault="00083609">
      <w:pPr>
        <w:tabs>
          <w:tab w:val="left" w:pos="900"/>
        </w:tabs>
        <w:spacing w:before="120" w:after="120"/>
        <w:ind w:left="851"/>
        <w:jc w:val="both"/>
        <w:rPr>
          <w:del w:id="372" w:author="Autor"/>
        </w:rPr>
      </w:pPr>
      <w:r w:rsidRPr="002256AE">
        <w:t xml:space="preserve">plánovanej hodnoty. </w:t>
      </w:r>
      <w:del w:id="373" w:author="Autor">
        <w:r>
          <w:delText>Poskytovateľ je oprávnený v jednotlivom prípade tohto druhu Merateľného ukazovateľa schváliť zníženie jeho</w:delText>
        </w:r>
      </w:del>
      <w:ins w:id="374" w:author="Autor">
        <w:r w:rsidR="00F61C24" w:rsidRPr="000748DF">
          <w:t>Zníženie cieľovej</w:t>
        </w:r>
      </w:ins>
      <w:r w:rsidR="00F61C24" w:rsidRPr="000748DF">
        <w:t xml:space="preserve"> hodnoty </w:t>
      </w:r>
      <w:del w:id="375" w:author="Autor">
        <w:r>
          <w:delText xml:space="preserve">v riadne odôvodnených prípadoch, pričom hodnota nesmie klesnúť pod hranicu 80% oproti jeho výške,        ktorá bola uvedená v Schválenej žiadosti o NFP. Zníženie </w:delText>
        </w:r>
      </w:del>
      <w:r w:rsidR="00F61C24" w:rsidRPr="000748DF">
        <w:t xml:space="preserve">jednotlivého Merateľného ukazovateľa Projektu bez príznaku o viac ako </w:t>
      </w:r>
      <w:commentRangeStart w:id="376"/>
      <w:r w:rsidR="00F61C24" w:rsidRPr="000748DF">
        <w:t>20%</w:t>
      </w:r>
      <w:commentRangeEnd w:id="376"/>
      <w:r w:rsidR="00F61C24" w:rsidRPr="005C0A29">
        <w:rPr>
          <w:rStyle w:val="Odkaznakomentr"/>
          <w:sz w:val="24"/>
        </w:rPr>
        <w:commentReference w:id="376"/>
      </w:r>
      <w:r w:rsidR="00F61C24" w:rsidRPr="000748DF">
        <w:t xml:space="preserve"> oproti jeho výške, ktorá bola uvedená v Schválenej žiadosti o NFP, predstavuje</w:t>
      </w:r>
      <w:ins w:id="377" w:author="Autor">
        <w:r w:rsidR="00F61C24" w:rsidRPr="000748DF">
          <w:t xml:space="preserve">  nedosiahnutie cieľa Projektu a tým</w:t>
        </w:r>
      </w:ins>
      <w:r w:rsidR="00F61C24" w:rsidRPr="000748DF">
        <w:t xml:space="preserve"> Podstatnú zmenu Projektu z dôvodov uvedených v odseku 6 tohto článku a vyvoláva právne následky uvedené v odseku 2 </w:t>
      </w:r>
      <w:del w:id="378" w:author="Autor">
        <w:r>
          <w:delText xml:space="preserve">písm. e) tohto článku. </w:delText>
        </w:r>
      </w:del>
    </w:p>
    <w:p w14:paraId="2712D43C" w14:textId="41A51A80" w:rsidR="00EE0DF4" w:rsidRPr="002256AE" w:rsidRDefault="00F61C24">
      <w:pPr>
        <w:tabs>
          <w:tab w:val="left" w:pos="900"/>
        </w:tabs>
        <w:spacing w:before="120" w:after="120"/>
        <w:ind w:left="851"/>
        <w:jc w:val="both"/>
        <w:pPrChange w:id="379" w:author="Autor">
          <w:pPr>
            <w:tabs>
              <w:tab w:val="left" w:pos="6480"/>
            </w:tabs>
            <w:spacing w:before="120" w:after="120"/>
            <w:ind w:left="851"/>
            <w:jc w:val="both"/>
          </w:pPr>
        </w:pPrChange>
      </w:pPr>
      <w:ins w:id="380" w:author="Autor">
        <w:r w:rsidRPr="000748DF">
          <w:t xml:space="preserve">písmeno </w:t>
        </w:r>
        <w:r>
          <w:t>e</w:t>
        </w:r>
        <w:r w:rsidRPr="000748DF">
          <w:t xml:space="preserve">) tohto článku. Schválenie žiadosti o zmenu, predmetom ktorej bolo zníženie cieľovej hodnoty Merateľného ukazovateľa Projektu bez príznaku, nemá žiadne účinky vo vzťahu k následnému uplatneniu sankčného mechanizmu podľa článku </w:t>
        </w:r>
        <w:r>
          <w:t>16</w:t>
        </w:r>
        <w:r w:rsidRPr="000748DF">
          <w:t xml:space="preserve">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w:t>
        </w:r>
        <w:r>
          <w:rPr>
            <w:sz w:val="22"/>
            <w:szCs w:val="22"/>
          </w:rPr>
          <w:t xml:space="preserve">  </w:t>
        </w:r>
      </w:ins>
      <w:r w:rsidR="00083609" w:rsidRPr="002256AE">
        <w:t xml:space="preserve">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w:t>
      </w:r>
      <w:del w:id="381" w:author="Autor">
        <w:r w:rsidR="00083609">
          <w:delText xml:space="preserve">písm. j) </w:delText>
        </w:r>
      </w:del>
      <w:r w:rsidR="00083609" w:rsidRPr="002256AE">
        <w:t>VP a </w:t>
      </w:r>
      <w:del w:id="382" w:author="Autor">
        <w:r w:rsidR="00083609">
          <w:delText>vykonať</w:delText>
        </w:r>
      </w:del>
      <w:ins w:id="383" w:author="Autor">
        <w:r w:rsidR="00083609" w:rsidRPr="002256AE">
          <w:t>vykon</w:t>
        </w:r>
        <w:r>
          <w:t>á</w:t>
        </w:r>
      </w:ins>
      <w:r w:rsidR="00083609" w:rsidRPr="002256AE">
        <w:t xml:space="preserve"> zodpovedajúce zníženie výdavkov na podporné aktivity projektu. </w:t>
      </w:r>
    </w:p>
    <w:p w14:paraId="1864D0D9" w14:textId="4BF5715C" w:rsidR="00EE0DF4" w:rsidRPr="002256AE" w:rsidRDefault="00083609">
      <w:pPr>
        <w:tabs>
          <w:tab w:val="left" w:pos="6480"/>
        </w:tabs>
        <w:spacing w:before="120" w:after="120"/>
        <w:ind w:left="426"/>
        <w:jc w:val="both"/>
      </w:pPr>
      <w:r w:rsidRPr="002256AE">
        <w:t xml:space="preserve">V prípade, ak jednou Aktivitou dochádza k naplneniu viac ako jedného Merateľného ukazovateľa, výška NFP sa zníži priamo úmerne k zníženiu </w:t>
      </w:r>
      <w:ins w:id="384" w:author="Autor">
        <w:r w:rsidR="00F61C24">
          <w:t xml:space="preserve">cieľovej </w:t>
        </w:r>
      </w:ins>
      <w:r w:rsidRPr="002256AE">
        <w:t xml:space="preserve">hodnoty Merateľného ukazovateľa Projektu po započítaní úrovne plnenia ostatných Merateľných ukazovateľov Projektu, bez ohľadu na to, o ktorý druh Merateľného ukazovateľa Projektu ide.  </w:t>
      </w:r>
    </w:p>
    <w:commentRangeEnd w:id="351"/>
    <w:p w14:paraId="6EACE082" w14:textId="0E27519B" w:rsidR="00EE0DF4" w:rsidRPr="002256AE" w:rsidRDefault="00083609">
      <w:pPr>
        <w:numPr>
          <w:ilvl w:val="1"/>
          <w:numId w:val="6"/>
        </w:numPr>
        <w:tabs>
          <w:tab w:val="clear" w:pos="1620"/>
          <w:tab w:val="left" w:pos="426"/>
        </w:tabs>
        <w:spacing w:before="120" w:after="120"/>
        <w:ind w:left="426" w:hanging="426"/>
        <w:jc w:val="both"/>
      </w:pPr>
      <w:r w:rsidRPr="002256AE">
        <w:rPr>
          <w:rStyle w:val="Odkaznakomentr"/>
          <w:sz w:val="24"/>
        </w:rPr>
        <w:commentReference w:id="351"/>
      </w:r>
      <w:r w:rsidRPr="002256AE">
        <w:t xml:space="preserve">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w:t>
      </w:r>
      <w:del w:id="385" w:author="Autor">
        <w:r>
          <w:delText xml:space="preserve">výsledkov </w:delText>
        </w:r>
      </w:del>
      <w:r w:rsidRPr="002256AE">
        <w:t>Projektu v </w:t>
      </w:r>
      <w:del w:id="386" w:author="Autor">
        <w:r>
          <w:delText>čase Udržateľnosti</w:delText>
        </w:r>
      </w:del>
      <w:ins w:id="387" w:author="Autor">
        <w:r w:rsidR="00F61C24">
          <w:t xml:space="preserve">Období </w:t>
        </w:r>
        <w:r w:rsidR="005C0A29">
          <w:t>u</w:t>
        </w:r>
        <w:r w:rsidR="005C0A29" w:rsidRPr="002256AE">
          <w:t>držateľnosti</w:t>
        </w:r>
      </w:ins>
      <w:r w:rsidR="005C0A29" w:rsidRPr="002256AE">
        <w:t xml:space="preserve"> </w:t>
      </w:r>
      <w:r w:rsidRPr="002256AE">
        <w:t xml:space="preserve">Projektu. Ak zmena Projektu, ktorá mení povahu činnosti alebo podmienky jej vykonávania, má určitý </w:t>
      </w:r>
      <w:r w:rsidRPr="002256AE">
        <w:lastRenderedPageBreak/>
        <w:t>rozsah, ktorý možno považovať za významný a takýmto významným spôsobom negatívne vplýva na dosiahnutie cieľa Projektu, je daný základ na to, aby takáto zmena bola považovaná za Podstatnú zmenu.</w:t>
      </w:r>
    </w:p>
    <w:p w14:paraId="792DC698"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rsidRPr="002256AE">
          <w:t>14 a</w:t>
        </w:r>
      </w:smartTag>
      <w:r w:rsidRPr="002256AE">
        <w:t xml:space="preserve"> 15 VP): </w:t>
      </w:r>
    </w:p>
    <w:p w14:paraId="6C28C0A8" w14:textId="77777777" w:rsidR="00EE0DF4" w:rsidRPr="002256AE" w:rsidRDefault="00083609">
      <w:pPr>
        <w:numPr>
          <w:ilvl w:val="2"/>
          <w:numId w:val="6"/>
        </w:numPr>
        <w:tabs>
          <w:tab w:val="clear" w:pos="2340"/>
        </w:tabs>
        <w:spacing w:before="120" w:after="120"/>
        <w:ind w:left="709" w:hanging="283"/>
        <w:jc w:val="both"/>
      </w:pPr>
      <w:r w:rsidRPr="002256AE">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14:paraId="7273EE94" w14:textId="77777777" w:rsidR="00EE0DF4" w:rsidRPr="002256AE" w:rsidRDefault="00083609">
      <w:pPr>
        <w:numPr>
          <w:ilvl w:val="2"/>
          <w:numId w:val="6"/>
        </w:numPr>
        <w:tabs>
          <w:tab w:val="clear" w:pos="2340"/>
        </w:tabs>
        <w:spacing w:before="120" w:after="120"/>
        <w:ind w:left="709" w:hanging="283"/>
        <w:jc w:val="both"/>
      </w:pPr>
      <w:r w:rsidRPr="002256AE">
        <w:t xml:space="preserve">Ak Prijímateľ nepožiada o predĺženie doby Realizácie hlavných aktivít Projektu                </w:t>
      </w:r>
      <w:r w:rsidRPr="002256AE">
        <w:br/>
        <w:t xml:space="preserve">hlavných aktivít Projektu do schválenia žiadosti o predĺženie doby Realizácie </w:t>
      </w:r>
      <w:r w:rsidRPr="002256AE">
        <w:br/>
      </w:r>
      <w:r w:rsidRPr="002256AE">
        <w:b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73B7D4C7" w:rsidR="00EE0DF4" w:rsidRPr="002256AE" w:rsidRDefault="00083609">
      <w:pPr>
        <w:numPr>
          <w:ilvl w:val="1"/>
          <w:numId w:val="6"/>
        </w:numPr>
        <w:tabs>
          <w:tab w:val="clear" w:pos="1620"/>
        </w:tabs>
        <w:spacing w:before="120" w:after="120"/>
        <w:ind w:left="426" w:hanging="426"/>
        <w:jc w:val="both"/>
      </w:pPr>
      <w:r w:rsidRPr="002256AE">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3C2180" w:rsidRPr="002256AE">
        <w:t>základnej finančnej</w:t>
      </w:r>
      <w:r w:rsidRPr="002256AE">
        <w:t xml:space="preserve"> kontroly. Oprávnenosť výdavkov podlieha kontrole podľa zákona o finančnej kontrole a  audite. Žiadosť o zmenu, podávaná v zmysle tohto odseku, sa vzťahuje na nasledovné prípady významnejších zmien:</w:t>
      </w:r>
    </w:p>
    <w:p w14:paraId="35B96EF6" w14:textId="15725ACA" w:rsidR="00EE0DF4" w:rsidRPr="002256AE" w:rsidRDefault="00083609">
      <w:pPr>
        <w:numPr>
          <w:ilvl w:val="0"/>
          <w:numId w:val="7"/>
        </w:numPr>
        <w:tabs>
          <w:tab w:val="clear" w:pos="720"/>
        </w:tabs>
        <w:spacing w:before="120" w:after="120"/>
        <w:ind w:left="709" w:hanging="283"/>
        <w:jc w:val="both"/>
        <w:rPr>
          <w:bCs/>
        </w:rPr>
      </w:pPr>
      <w:r w:rsidRPr="002256AE">
        <w:rPr>
          <w:bCs/>
        </w:rPr>
        <w:t xml:space="preserve">Akejkoľvek odchýlky v rozpočte Projektu týkajúcej sa Oprávnených výdavkov,                 to neplatí, ak ide o zníženie výšky Oprávnených výdavkov a takéto zníženie nemá vplyv na dosiahnutie cieľa Projektu definovaného v článku 2, ods. </w:t>
      </w:r>
      <w:del w:id="388" w:author="Autor">
        <w:r>
          <w:rPr>
            <w:bCs/>
          </w:rPr>
          <w:delText>1 VP alebo ide o zmenu podľa ods. 2 písm. c) bod (iv.) tohto článku, ktorá má vplyv na rozpočet Projektu.</w:delText>
        </w:r>
      </w:del>
      <w:ins w:id="389" w:author="Autor">
        <w:r w:rsidRPr="002256AE">
          <w:rPr>
            <w:bCs/>
          </w:rPr>
          <w:t>1 VP.</w:t>
        </w:r>
      </w:ins>
      <w:r w:rsidRPr="002256AE">
        <w:rPr>
          <w:bCs/>
        </w:rPr>
        <w:t xml:space="preserve"> Súčasťou žiadosti o zmenu v tomto prípade sú, okrem vyplnenia štandardného formuláru týkajúceho sa žiadosti o zmenu, ktorý vydáva Poskytovateľ, aj nasledovné informácie/údaje: </w:t>
      </w:r>
    </w:p>
    <w:p w14:paraId="25E2AB2F" w14:textId="5F11A2B1"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w:t>
      </w:r>
      <w:r w:rsidR="00F61C24">
        <w:rPr>
          <w:sz w:val="24"/>
          <w:szCs w:val="24"/>
        </w:rPr>
        <w:t>§</w:t>
      </w:r>
      <w:ins w:id="390" w:author="Autor">
        <w:r w:rsidR="00F61C24">
          <w:rPr>
            <w:sz w:val="24"/>
            <w:szCs w:val="24"/>
          </w:rPr>
          <w:t xml:space="preserve"> 18</w:t>
        </w:r>
        <w:r w:rsidR="005C0A29">
          <w:rPr>
            <w:sz w:val="24"/>
            <w:szCs w:val="24"/>
          </w:rPr>
          <w:t xml:space="preserve"> </w:t>
        </w:r>
        <w:r w:rsidR="00F61C24">
          <w:rPr>
            <w:sz w:val="24"/>
            <w:szCs w:val="24"/>
          </w:rPr>
          <w:t xml:space="preserve">zákona o VO, alebo </w:t>
        </w:r>
        <w:r w:rsidRPr="002256AE">
          <w:rPr>
            <w:sz w:val="24"/>
            <w:szCs w:val="24"/>
          </w:rPr>
          <w:t>§</w:t>
        </w:r>
        <w:r w:rsidR="00F61C24">
          <w:rPr>
            <w:sz w:val="24"/>
            <w:szCs w:val="24"/>
          </w:rPr>
          <w:t xml:space="preserve"> </w:t>
        </w:r>
      </w:ins>
      <w:r w:rsidRPr="002256AE">
        <w:rPr>
          <w:sz w:val="24"/>
          <w:szCs w:val="24"/>
        </w:rPr>
        <w:t xml:space="preserve">10a zákona </w:t>
      </w:r>
      <w:del w:id="391" w:author="Autor">
        <w:r>
          <w:rPr>
            <w:sz w:val="24"/>
            <w:szCs w:val="24"/>
          </w:rPr>
          <w:delText>o VO,</w:delText>
        </w:r>
      </w:del>
      <w:ins w:id="392" w:author="Autor">
        <w:r w:rsidR="00F61C24">
          <w:rPr>
            <w:sz w:val="24"/>
            <w:szCs w:val="24"/>
          </w:rPr>
          <w:t> č. 25/2006 Z. z.</w:t>
        </w:r>
        <w:r w:rsidRPr="002256AE">
          <w:rPr>
            <w:sz w:val="24"/>
            <w:szCs w:val="24"/>
          </w:rPr>
          <w:t>,</w:t>
        </w:r>
      </w:ins>
      <w:r w:rsidRPr="002256AE">
        <w:rPr>
          <w:sz w:val="24"/>
          <w:szCs w:val="24"/>
        </w:rPr>
        <w:t xml:space="preserve"> </w:t>
      </w:r>
    </w:p>
    <w:p w14:paraId="03CDFF6C"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2256AE" w:rsidRDefault="00083609">
      <w:pPr>
        <w:numPr>
          <w:ilvl w:val="0"/>
          <w:numId w:val="7"/>
        </w:numPr>
        <w:tabs>
          <w:tab w:val="clear" w:pos="720"/>
        </w:tabs>
        <w:spacing w:before="120" w:after="120"/>
        <w:ind w:left="709" w:hanging="283"/>
        <w:jc w:val="both"/>
        <w:rPr>
          <w:bCs/>
        </w:rPr>
      </w:pPr>
      <w:r w:rsidRPr="002256AE">
        <w:rPr>
          <w:bCs/>
        </w:rPr>
        <w:lastRenderedPageBreak/>
        <w:t xml:space="preserve">Inej zmeny Projektu alebo zmeny súvisiacej s Projektom, ktorú nie je možné podradiť pod skôr uvedený režim zmien, bez ohľadu na to, či svojím obsahom alebo charakterom predstavujú významnejšiu zmenu. </w:t>
      </w:r>
    </w:p>
    <w:p w14:paraId="483D5301" w14:textId="284B43B0" w:rsidR="00EE0DF4" w:rsidRPr="002256AE" w:rsidRDefault="00083609">
      <w:pPr>
        <w:numPr>
          <w:ilvl w:val="1"/>
          <w:numId w:val="6"/>
        </w:numPr>
        <w:tabs>
          <w:tab w:val="clear" w:pos="1620"/>
        </w:tabs>
        <w:spacing w:before="120" w:after="120"/>
        <w:ind w:left="426" w:hanging="426"/>
        <w:jc w:val="both"/>
      </w:pPr>
      <w:r w:rsidRPr="002256AE">
        <w:rPr>
          <w:bCs/>
        </w:rPr>
        <w:t xml:space="preserve">Žiadosť o  zmenu </w:t>
      </w:r>
      <w:ins w:id="393" w:author="Autor">
        <w:r w:rsidR="00F61C24">
          <w:rPr>
            <w:bCs/>
          </w:rPr>
          <w:t xml:space="preserve">týkajúcu sa významnejšej zmeny </w:t>
        </w:r>
      </w:ins>
      <w:r w:rsidRPr="002256AE">
        <w:rPr>
          <w:bCs/>
        </w:rPr>
        <w:t>podľa odseku 3. alebo 8. tohto článku  musí byť riadne odôvodnená a musí obsahovať informácie/údaje, ktoré stanovujú tieto VP.</w:t>
      </w:r>
      <w:r w:rsidRPr="002256AE">
        <w:rPr>
          <w:bCs/>
          <w:color w:val="3366FF"/>
        </w:rPr>
        <w:t xml:space="preserve"> </w:t>
      </w:r>
      <w:r w:rsidRPr="002256AE">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06971D77" w:rsidR="00F61C24" w:rsidRPr="000748DF" w:rsidRDefault="00083609" w:rsidP="000748DF">
      <w:pPr>
        <w:numPr>
          <w:ilvl w:val="1"/>
          <w:numId w:val="6"/>
        </w:numPr>
        <w:tabs>
          <w:tab w:val="clear" w:pos="1620"/>
        </w:tabs>
        <w:spacing w:before="120" w:after="120"/>
        <w:ind w:left="426" w:hanging="426"/>
        <w:jc w:val="both"/>
        <w:rPr>
          <w:ins w:id="394" w:author="Autor"/>
        </w:rPr>
      </w:pPr>
      <w:r w:rsidRPr="002256AE">
        <w:rPr>
          <w:bCs/>
        </w:rPr>
        <w:t xml:space="preserve">Ak nie sú v jednotlivých odsekoch tohto článku 6 uvedené pre jednotlivé druhy zmien osobitné dojednania, schválená zmena VP sa premietne do písomnej, vzostupne číslovanej aktualizácie </w:t>
      </w:r>
      <w:r w:rsidRPr="002256AE">
        <w:t>VP a ostatných príloh rozhodnutia o schválení žiadosti o NFP</w:t>
      </w:r>
      <w:r w:rsidRPr="002256AE">
        <w:rPr>
          <w:bCs/>
        </w:rPr>
        <w:t xml:space="preserve">, ktorých návrh pripraví Poskytovateľ v súlade so schválenou, resp. akceptovanou, resp. riadne oznámenou zmenou  VP (v nadväznosti na jednotlivé druhy zmien a ich režim uvedený v odseku 2 tohto článku). </w:t>
      </w:r>
      <w:r w:rsidRPr="002256AE">
        <w:t xml:space="preserve">Poskytovateľ zabezpečí, aby bolo zrejmé,                          od ktorého dátumu je určitá aktualizácia záväzná pre Prijímateľa.  </w:t>
      </w:r>
      <w:ins w:id="395" w:author="Autor">
        <w:r w:rsidR="00F61C24" w:rsidRPr="000748DF">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w:t>
        </w:r>
        <w:r w:rsidR="00F61C24">
          <w:t xml:space="preserve">aktualizácie VP alebo inej prílohy Rozhodnutia </w:t>
        </w:r>
        <w:r w:rsidR="00F61C24" w:rsidRPr="000748DF">
          <w:t>v rozsahu schválenej významnejšej zmeny</w:t>
        </w:r>
        <w:r w:rsidR="00F61C24">
          <w:t>, prípadne aj iných skôr akceptovaných alebo oznámených zmien, ku ktorým ešte aktualizácia nebola vydaná</w:t>
        </w:r>
        <w:r w:rsidR="00F61C24" w:rsidRPr="000748DF">
          <w:t>.</w:t>
        </w:r>
      </w:ins>
    </w:p>
    <w:p w14:paraId="051F468C" w14:textId="77777777" w:rsidR="00F61C24" w:rsidRPr="000748DF" w:rsidRDefault="00F61C24" w:rsidP="000748DF">
      <w:pPr>
        <w:numPr>
          <w:ilvl w:val="1"/>
          <w:numId w:val="6"/>
        </w:numPr>
        <w:tabs>
          <w:tab w:val="clear" w:pos="1620"/>
          <w:tab w:val="num" w:pos="0"/>
          <w:tab w:val="left" w:pos="6480"/>
        </w:tabs>
        <w:spacing w:before="120" w:line="264" w:lineRule="auto"/>
        <w:ind w:left="426" w:hanging="426"/>
        <w:jc w:val="both"/>
        <w:rPr>
          <w:ins w:id="396" w:author="Autor"/>
        </w:rPr>
      </w:pPr>
      <w:ins w:id="397" w:author="Autor">
        <w:r w:rsidRPr="000748DF">
          <w:t xml:space="preserve">Právne účinky vo vzťahu k oprávnenosti výdavkov súvisiacich so zmenou Projektu nastanú: </w:t>
        </w:r>
      </w:ins>
    </w:p>
    <w:p w14:paraId="1BE2124C" w14:textId="14132EA1" w:rsidR="00F61C24" w:rsidRPr="000748DF" w:rsidRDefault="00F61C24" w:rsidP="000748DF">
      <w:pPr>
        <w:numPr>
          <w:ilvl w:val="2"/>
          <w:numId w:val="6"/>
        </w:numPr>
        <w:tabs>
          <w:tab w:val="num" w:pos="0"/>
          <w:tab w:val="left" w:pos="6480"/>
        </w:tabs>
        <w:spacing w:before="120" w:line="264" w:lineRule="auto"/>
        <w:ind w:left="426" w:hanging="426"/>
        <w:jc w:val="both"/>
        <w:rPr>
          <w:ins w:id="398" w:author="Autor"/>
        </w:rPr>
      </w:pPr>
      <w:ins w:id="399" w:author="Autor">
        <w:r w:rsidRPr="000748DF">
          <w:t xml:space="preserve">pri menej významnej zmene, ktorú Poskytovateľ akceptuje podľa odseku 2 písmeno </w:t>
        </w:r>
        <w:r>
          <w:t>c</w:t>
        </w:r>
        <w:r w:rsidRPr="000748DF">
          <w:t xml:space="preserve">) tohto článku, v deň, kedy zmena skutočne vznikla, </w:t>
        </w:r>
      </w:ins>
    </w:p>
    <w:p w14:paraId="4AE4B23E" w14:textId="61375495" w:rsidR="00F61C24" w:rsidRPr="000748DF" w:rsidRDefault="00F61C24" w:rsidP="000748DF">
      <w:pPr>
        <w:numPr>
          <w:ilvl w:val="2"/>
          <w:numId w:val="6"/>
        </w:numPr>
        <w:tabs>
          <w:tab w:val="num" w:pos="0"/>
          <w:tab w:val="left" w:pos="6480"/>
        </w:tabs>
        <w:spacing w:before="120" w:line="264" w:lineRule="auto"/>
        <w:ind w:left="426" w:hanging="426"/>
        <w:jc w:val="both"/>
        <w:rPr>
          <w:ins w:id="400" w:author="Autor"/>
        </w:rPr>
      </w:pPr>
      <w:ins w:id="401" w:author="Autor">
        <w:r w:rsidRPr="000748DF">
          <w:t>pri menej významnej zmene, ktorú Poskytovateľ neakceptuje podľa odseku</w:t>
        </w:r>
        <w:r w:rsidRPr="00F61C24">
          <w:t xml:space="preserve"> </w:t>
        </w:r>
        <w:r w:rsidRPr="000748DF">
          <w:t xml:space="preserve">2 písmeno </w:t>
        </w:r>
        <w:r>
          <w:t>c</w:t>
        </w:r>
        <w:r w:rsidRPr="000748DF">
          <w:t xml:space="preserve">)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w:t>
        </w:r>
        <w:r>
          <w:t>11</w:t>
        </w:r>
        <w:r w:rsidRPr="000748DF">
          <w:t xml:space="preserve">, </w:t>
        </w:r>
      </w:ins>
    </w:p>
    <w:p w14:paraId="4296DD0C" w14:textId="22B4BA23" w:rsidR="00F61C24" w:rsidRPr="000748DF" w:rsidRDefault="00F61C24" w:rsidP="000748DF">
      <w:pPr>
        <w:numPr>
          <w:ilvl w:val="2"/>
          <w:numId w:val="6"/>
        </w:numPr>
        <w:tabs>
          <w:tab w:val="num" w:pos="0"/>
          <w:tab w:val="left" w:pos="6480"/>
        </w:tabs>
        <w:spacing w:before="120" w:line="264" w:lineRule="auto"/>
        <w:ind w:left="426" w:hanging="426"/>
        <w:jc w:val="both"/>
        <w:rPr>
          <w:ins w:id="402" w:author="Autor"/>
        </w:rPr>
      </w:pPr>
      <w:ins w:id="403" w:author="Autor">
        <w:r w:rsidRPr="000748DF">
          <w:t xml:space="preserve">pri významnejšej zmene podliehajúcej zmenovému konaniu ex- ante (významnejšie zmeny podľa odseku 3 tohto článku) v deň predloženia žiadosti o zmenu zo strany Prijímateľa Poskytovateľovi, ak bola zmena schválená, alebo v neskorší deň vyplývajúci zo schválenia žiadosti o zmenu, </w:t>
        </w:r>
      </w:ins>
    </w:p>
    <w:p w14:paraId="30AAFE1C" w14:textId="111B76AE" w:rsidR="00F61C24" w:rsidRPr="000748DF" w:rsidRDefault="00F61C24">
      <w:pPr>
        <w:numPr>
          <w:ilvl w:val="2"/>
          <w:numId w:val="6"/>
        </w:numPr>
        <w:tabs>
          <w:tab w:val="num" w:pos="0"/>
          <w:tab w:val="left" w:pos="6480"/>
        </w:tabs>
        <w:spacing w:before="120" w:line="264" w:lineRule="auto"/>
        <w:ind w:left="426" w:hanging="426"/>
        <w:jc w:val="both"/>
        <w:pPrChange w:id="404" w:author="Autor">
          <w:pPr>
            <w:numPr>
              <w:ilvl w:val="1"/>
              <w:numId w:val="6"/>
            </w:numPr>
            <w:tabs>
              <w:tab w:val="num" w:pos="1620"/>
            </w:tabs>
            <w:spacing w:before="120" w:after="120"/>
            <w:ind w:left="1620" w:hanging="360"/>
            <w:jc w:val="both"/>
          </w:pPr>
        </w:pPrChange>
      </w:pPr>
      <w:ins w:id="405" w:author="Autor">
        <w:r w:rsidRPr="000748DF">
          <w:t xml:space="preserve">pri významnejšej zmene podliehajúcej zmenovému konaniu ex- post (významnejšie zmeny podľa odseku </w:t>
        </w:r>
        <w:r>
          <w:t>8</w:t>
        </w:r>
        <w:r w:rsidRPr="000748DF">
          <w:t xml:space="preserve"> tohto článku) v deň, kedy významnejšia zmena nastala. </w:t>
        </w:r>
      </w:ins>
    </w:p>
    <w:p w14:paraId="4909BE40" w14:textId="77777777" w:rsidR="00EE0DF4" w:rsidRPr="002256AE" w:rsidRDefault="00083609">
      <w:pPr>
        <w:numPr>
          <w:ilvl w:val="1"/>
          <w:numId w:val="6"/>
        </w:numPr>
        <w:tabs>
          <w:tab w:val="clear" w:pos="1620"/>
        </w:tabs>
        <w:spacing w:before="120" w:after="120"/>
        <w:ind w:left="426" w:hanging="426"/>
        <w:jc w:val="both"/>
      </w:pPr>
      <w:r w:rsidRPr="002256AE">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Pr="002256AE" w:rsidRDefault="00083609">
      <w:pPr>
        <w:numPr>
          <w:ilvl w:val="1"/>
          <w:numId w:val="6"/>
        </w:numPr>
        <w:tabs>
          <w:tab w:val="clear" w:pos="1620"/>
        </w:tabs>
        <w:spacing w:before="120" w:after="120"/>
        <w:ind w:left="426" w:hanging="426"/>
        <w:jc w:val="both"/>
      </w:pPr>
      <w:r w:rsidRPr="002256AE">
        <w:t>Maximálna výška NFP uvedená v článku 3 ods. 1 VP nie je ustanoveniami tohto článku 6 dotknutá.</w:t>
      </w:r>
    </w:p>
    <w:p w14:paraId="1464EDF6" w14:textId="77777777" w:rsidR="00EE0DF4" w:rsidRPr="002256AE" w:rsidRDefault="00083609">
      <w:pPr>
        <w:numPr>
          <w:ilvl w:val="1"/>
          <w:numId w:val="6"/>
        </w:numPr>
        <w:tabs>
          <w:tab w:val="clear" w:pos="1620"/>
        </w:tabs>
        <w:spacing w:before="120" w:after="120"/>
        <w:ind w:left="426" w:hanging="426"/>
        <w:jc w:val="both"/>
      </w:pPr>
      <w:r w:rsidRPr="002256AE">
        <w:lastRenderedPageBreak/>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Pr="002256AE" w:rsidRDefault="00083609">
      <w:pPr>
        <w:numPr>
          <w:ilvl w:val="1"/>
          <w:numId w:val="6"/>
        </w:numPr>
        <w:tabs>
          <w:tab w:val="clear" w:pos="1620"/>
        </w:tabs>
        <w:spacing w:before="120" w:after="120"/>
        <w:ind w:left="426" w:hanging="426"/>
        <w:jc w:val="both"/>
      </w:pPr>
      <w:r w:rsidRPr="002256AE">
        <w:t xml:space="preserve">Na schválenie zmeny Projektu nie je právny nárok. </w:t>
      </w:r>
    </w:p>
    <w:p w14:paraId="2FABE1D1" w14:textId="77777777" w:rsidR="00EE0DF4" w:rsidRPr="002256AE" w:rsidRDefault="00083609">
      <w:pPr>
        <w:numPr>
          <w:ilvl w:val="1"/>
          <w:numId w:val="6"/>
        </w:numPr>
        <w:tabs>
          <w:tab w:val="clear" w:pos="1620"/>
        </w:tabs>
        <w:spacing w:before="120" w:after="120"/>
        <w:ind w:left="426" w:hanging="426"/>
        <w:jc w:val="both"/>
      </w:pPr>
      <w:commentRangeStart w:id="406"/>
      <w:r w:rsidRPr="002256AE">
        <w:rPr>
          <w:bCs/>
        </w:rPr>
        <w:t>Ak nastane Podstatná zmena podmienok pre projekty generujúce príjem počas monitorovania čistých príjmov v súlade s článkom 61 ods. 4 všeobecného nariadenia a súčasne:</w:t>
      </w:r>
      <w:commentRangeEnd w:id="406"/>
      <w:r w:rsidRPr="002256AE">
        <w:rPr>
          <w:rStyle w:val="Odkaznakomentr"/>
          <w:sz w:val="24"/>
        </w:rPr>
        <w:commentReference w:id="406"/>
      </w:r>
    </w:p>
    <w:p w14:paraId="7002D62E" w14:textId="77777777" w:rsidR="00EE0DF4" w:rsidRPr="002256AE" w:rsidRDefault="00083609">
      <w:pPr>
        <w:numPr>
          <w:ilvl w:val="2"/>
          <w:numId w:val="6"/>
        </w:numPr>
        <w:tabs>
          <w:tab w:val="clear" w:pos="2340"/>
        </w:tabs>
        <w:spacing w:before="120" w:after="120"/>
        <w:ind w:left="709" w:hanging="283"/>
        <w:jc w:val="both"/>
        <w:rPr>
          <w:bCs/>
        </w:rPr>
      </w:pPr>
      <w:r w:rsidRPr="002256AE">
        <w:rPr>
          <w:bCs/>
        </w:rPr>
        <w:t>ešte nedošlo k poskytnutiu celého NFP v súlade s čl. 3 ods. 1 VP, Poskytovateľ upraví čl. 3 ods.1 VP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14:paraId="37DF98F3" w14:textId="77777777" w:rsidR="00EE0DF4" w:rsidRPr="002256AE" w:rsidRDefault="00083609">
      <w:pPr>
        <w:numPr>
          <w:ilvl w:val="2"/>
          <w:numId w:val="6"/>
        </w:numPr>
        <w:tabs>
          <w:tab w:val="clear" w:pos="2340"/>
        </w:tabs>
        <w:spacing w:before="120" w:after="120"/>
        <w:ind w:left="709" w:hanging="283"/>
        <w:jc w:val="both"/>
        <w:rPr>
          <w:bCs/>
        </w:rPr>
      </w:pPr>
      <w:r w:rsidRPr="002256AE">
        <w:rPr>
          <w:bCs/>
        </w:rPr>
        <w:t>ak už bol poskytnutý celý NFP v súlade s čl. 3 ods.1 VP zo strany Poskytovateľa, Prijímateľ je povinný vrátiť poskytnutý NFP alebo jeho časť podľa čl. 16 ods. 1 písm. h) VP vo výške zodpovedajúcej rozdielu medzi NFP vypočítaným na základe metódy finančnej medzery pri žiadosti o NFP a NFP vypočítaným rekalkuláciou finančnej medzery.</w:t>
      </w:r>
    </w:p>
    <w:p w14:paraId="17FB6E08" w14:textId="77777777" w:rsidR="00EE0DF4" w:rsidRPr="002256AE" w:rsidRDefault="00083609">
      <w:pPr>
        <w:pStyle w:val="Nadpis3"/>
        <w:tabs>
          <w:tab w:val="left" w:pos="1560"/>
        </w:tabs>
        <w:spacing w:after="240"/>
        <w:jc w:val="both"/>
        <w:rPr>
          <w:rFonts w:ascii="Times New Roman" w:hAnsi="Times New Roman" w:cs="Times New Roman"/>
          <w:sz w:val="24"/>
          <w:szCs w:val="24"/>
        </w:rPr>
      </w:pPr>
      <w:r w:rsidRPr="002256AE">
        <w:rPr>
          <w:rFonts w:ascii="Times New Roman" w:hAnsi="Times New Roman" w:cs="Times New Roman"/>
          <w:sz w:val="24"/>
          <w:szCs w:val="24"/>
        </w:rPr>
        <w:t xml:space="preserve">ČLÁNOK 7 </w:t>
      </w:r>
      <w:r w:rsidRPr="002256AE">
        <w:rPr>
          <w:rFonts w:ascii="Times New Roman" w:hAnsi="Times New Roman" w:cs="Times New Roman"/>
          <w:sz w:val="24"/>
          <w:szCs w:val="24"/>
        </w:rPr>
        <w:tab/>
        <w:t>KOMUNIKÁCIA STRÁN A DORUČOVANIE</w:t>
      </w:r>
    </w:p>
    <w:p w14:paraId="2465CC0C" w14:textId="429B39B1" w:rsidR="00E22B49" w:rsidRPr="00773ECD" w:rsidRDefault="00083609">
      <w:pPr>
        <w:spacing w:before="120" w:line="264" w:lineRule="auto"/>
        <w:ind w:left="540" w:hanging="540"/>
        <w:jc w:val="both"/>
        <w:rPr>
          <w:sz w:val="22"/>
          <w:rPrChange w:id="407" w:author="Autor">
            <w:rPr/>
          </w:rPrChange>
        </w:rPr>
        <w:pPrChange w:id="408" w:author="Autor">
          <w:pPr>
            <w:spacing w:before="120" w:after="120"/>
            <w:ind w:left="426" w:hanging="426"/>
            <w:jc w:val="both"/>
          </w:pPr>
        </w:pPrChange>
      </w:pPr>
      <w:r w:rsidRPr="002256AE">
        <w:t xml:space="preserve">1. </w:t>
      </w:r>
      <w:r w:rsidRPr="002256AE">
        <w:tab/>
        <w:t>Strany sú povinné pri</w:t>
      </w:r>
      <w:del w:id="409" w:author="Autor">
        <w:r>
          <w:delText xml:space="preserve"> vzájomnej</w:delText>
        </w:r>
      </w:del>
      <w:r w:rsidRPr="002256AE">
        <w:t xml:space="preserve">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ins w:id="410" w:author="Autor">
        <w:r w:rsidR="00E22B49">
          <w:rPr>
            <w:sz w:val="22"/>
            <w:szCs w:val="22"/>
          </w:rPr>
          <w:t>P</w:t>
        </w:r>
        <w:r w:rsidR="00E22B49" w:rsidRPr="00111B98">
          <w:rPr>
            <w:sz w:val="22"/>
            <w:szCs w:val="22"/>
          </w:rPr>
          <w:t>ísomná forma komunikácie sa bude uskutočňovať najmä v listinnej podobe prostredníctvom doporučeného doručovania zásielok alebo obyčajného doručovania poštou, alebo v elektronickej podobe podľa odseku 4.2 tohto článku.</w:t>
        </w:r>
      </w:ins>
    </w:p>
    <w:p w14:paraId="099762FD" w14:textId="58010986" w:rsidR="00EE0DF4" w:rsidRPr="002256AE" w:rsidRDefault="00083609">
      <w:pPr>
        <w:spacing w:before="120" w:after="120"/>
        <w:ind w:left="426" w:hanging="426"/>
        <w:jc w:val="both"/>
      </w:pPr>
      <w:del w:id="411" w:author="Autor">
        <w:r>
          <w:delText xml:space="preserve">2. </w:delText>
        </w:r>
        <w:r>
          <w:tab/>
          <w:delText>Strany sú povinné používať ako podporný spôsob k písomnej komunikácii súčasne aj ITMS2014+, ak Poskytovateľ neurčí pre použitie ITMS2014+ prechodné obdobie.</w:delText>
        </w:r>
      </w:del>
      <w:ins w:id="412" w:author="Autor">
        <w:r w:rsidR="00E22B49" w:rsidRPr="002256AE">
          <w:t xml:space="preserve">2. </w:t>
        </w:r>
        <w:r w:rsidR="00E22B49" w:rsidRPr="002256AE">
          <w:tab/>
        </w:r>
        <w:r w:rsidR="00E22B49">
          <w:t>K</w:t>
        </w:r>
        <w:r w:rsidR="00E22B49" w:rsidRPr="002256AE">
          <w:t xml:space="preserve">omunikácia medzi Stranami </w:t>
        </w:r>
        <w:r w:rsidR="00E22B49">
          <w:t>môže</w:t>
        </w:r>
        <w:r w:rsidR="00E22B49" w:rsidRPr="002256AE">
          <w:t xml:space="preserve"> prebiehať </w:t>
        </w:r>
        <w:r w:rsidR="00E22B49">
          <w:t>alternatívne</w:t>
        </w:r>
        <w:r w:rsidR="00E22B49" w:rsidRPr="002256AE">
          <w:t xml:space="preserve"> v elektronickej</w:t>
        </w:r>
        <w:r w:rsidR="00E22B49">
          <w:t xml:space="preserve"> podobe</w:t>
        </w:r>
        <w:r w:rsidR="00E22B49" w:rsidRPr="002256AE">
          <w:t xml:space="preserve">, </w:t>
        </w:r>
        <w:r w:rsidR="00E22B49" w:rsidRPr="008A3544">
          <w:rPr>
            <w:sz w:val="22"/>
            <w:szCs w:val="22"/>
          </w:rPr>
          <w:t xml:space="preserve">a to najmä v prípade </w:t>
        </w:r>
        <w:r w:rsidR="00E22B49">
          <w:rPr>
            <w:sz w:val="22"/>
            <w:szCs w:val="22"/>
          </w:rPr>
          <w:t>bežne</w:t>
        </w:r>
        <w:r w:rsidR="00E22B49" w:rsidRPr="008A3544">
          <w:rPr>
            <w:sz w:val="22"/>
            <w:szCs w:val="22"/>
          </w:rPr>
          <w:t>j komunikácie prostredníctvom elektronickej správy (e-mailu), v ostatných prípadoch prostredníctvom ITMS 2014+ alebo prostredníctvom Ústredného portálu verejnej správy</w:t>
        </w:r>
        <w:r w:rsidR="00676988">
          <w:rPr>
            <w:sz w:val="22"/>
            <w:szCs w:val="22"/>
          </w:rPr>
          <w:t>.</w:t>
        </w:r>
        <w:r w:rsidR="00E22B49">
          <w:rPr>
            <w:sz w:val="22"/>
            <w:szCs w:val="22"/>
          </w:rPr>
          <w:t xml:space="preserve"> Elektronická komunikácia prostredníctvom </w:t>
        </w:r>
        <w:r w:rsidR="00E22B49" w:rsidRPr="00AD0F62">
          <w:rPr>
            <w:sz w:val="22"/>
            <w:szCs w:val="22"/>
          </w:rPr>
          <w:t>ITMS</w:t>
        </w:r>
        <w:r w:rsidR="00E22B49">
          <w:rPr>
            <w:sz w:val="22"/>
            <w:szCs w:val="22"/>
          </w:rPr>
          <w:t xml:space="preserve">2014+ predstavuje aj </w:t>
        </w:r>
        <w:r w:rsidR="00E22B49" w:rsidRPr="00AD0F62">
          <w:rPr>
            <w:sz w:val="22"/>
            <w:szCs w:val="22"/>
          </w:rPr>
          <w:t>podporný spôsob k písomnej komunikácii</w:t>
        </w:r>
        <w:r w:rsidR="00E22B49">
          <w:rPr>
            <w:sz w:val="22"/>
            <w:szCs w:val="22"/>
          </w:rPr>
          <w:t xml:space="preserve"> v listinnej podobe.</w:t>
        </w:r>
      </w:ins>
      <w:r w:rsidR="00E22B49" w:rsidRPr="00773ECD">
        <w:rPr>
          <w:sz w:val="22"/>
          <w:rPrChange w:id="413" w:author="Autor">
            <w:rPr/>
          </w:rPrChange>
        </w:rPr>
        <w:t xml:space="preserve"> </w:t>
      </w:r>
      <w:r w:rsidRPr="002256AE">
        <w:t>Prijímateľ je povinný riadiť sa usmernením týkajúcim sa komunikácie, ktoré po splnení všetkých technických podmienok pre zavedenie elektronickej komunikácie ako preferovaného spôsobu komunikácie Strán, vydá Poskytovateľ.</w:t>
      </w:r>
    </w:p>
    <w:p w14:paraId="0FBD3212" w14:textId="042E35E1" w:rsidR="00EE0DF4" w:rsidRPr="002256AE" w:rsidRDefault="00083609">
      <w:pPr>
        <w:spacing w:before="120" w:after="120"/>
        <w:ind w:left="426" w:hanging="426"/>
        <w:jc w:val="both"/>
      </w:pPr>
      <w:r w:rsidRPr="002256AE">
        <w:t xml:space="preserve">3. </w:t>
      </w:r>
      <w:r w:rsidRPr="002256AE">
        <w:tab/>
        <w:t xml:space="preserve">Poskytovateľ môže určiť, že </w:t>
      </w:r>
      <w:del w:id="414" w:author="Autor">
        <w:r>
          <w:delText>vzájomná</w:delText>
        </w:r>
      </w:del>
      <w:ins w:id="415" w:author="Autor">
        <w:r w:rsidR="00F61C24">
          <w:t>bežná</w:t>
        </w:r>
      </w:ins>
      <w:r w:rsidR="00F61C24">
        <w:t xml:space="preserve"> </w:t>
      </w:r>
      <w:r w:rsidRPr="002256AE">
        <w:t xml:space="preserve">komunikácia Strán v súvislosti s Projektom bude prebiehať elektronicky prostredníctvom emailu </w:t>
      </w:r>
      <w:del w:id="416" w:author="Autor">
        <w:r>
          <w:delText xml:space="preserve">alebo faxom </w:delText>
        </w:r>
      </w:del>
      <w:r w:rsidRPr="002256AE">
        <w:t>a zároveň môže určiť aj</w:t>
      </w:r>
      <w:del w:id="417" w:author="Autor">
        <w:r>
          <w:br/>
        </w:r>
      </w:del>
      <w:ins w:id="418" w:author="Autor">
        <w:r w:rsidR="00676988">
          <w:t xml:space="preserve"> </w:t>
        </w:r>
      </w:ins>
      <w:r w:rsidRPr="002256AE">
        <w:t xml:space="preserve">podmienky takejto komunikácie. Aj v rámci týchto foriem komunikácie je Prijímateľ povinný uvádzať ITMS kód Projektu a názov Projektu podľa článku 2 ods. 1. VP. </w:t>
      </w:r>
    </w:p>
    <w:p w14:paraId="68368BD1" w14:textId="4E7354B4" w:rsidR="00EE0DF4" w:rsidRDefault="00083609">
      <w:pPr>
        <w:spacing w:before="120" w:after="120"/>
        <w:ind w:left="426" w:hanging="426"/>
        <w:jc w:val="both"/>
      </w:pPr>
      <w:r w:rsidRPr="002256AE">
        <w:t xml:space="preserve">4. </w:t>
      </w:r>
      <w:r w:rsidRPr="002256AE">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EB2071" w:rsidRPr="002256AE">
        <w:t>čiastkovej správy</w:t>
      </w:r>
      <w:r w:rsidR="0070659B" w:rsidRPr="002256AE">
        <w:t xml:space="preserve"> z kontroly</w:t>
      </w:r>
      <w:r w:rsidR="00EB2071" w:rsidRPr="002256AE">
        <w:t xml:space="preserve">/návrh </w:t>
      </w:r>
      <w:r w:rsidRPr="002256AE">
        <w:t>správy z kontroly je doručovaný osobným prevzatím alebo poštou prostredníctvom doporučenej zásielky s doručenkou s </w:t>
      </w:r>
      <w:del w:id="419" w:author="Autor">
        <w:r>
          <w:delText>určenou</w:delText>
        </w:r>
      </w:del>
      <w:r w:rsidRPr="002256AE">
        <w:t xml:space="preserve"> úložnou (odbernou) lehotou </w:t>
      </w:r>
      <w:commentRangeStart w:id="420"/>
      <w:commentRangeStart w:id="421"/>
      <w:r w:rsidRPr="002256AE">
        <w:t>3 kalendárne dni</w:t>
      </w:r>
      <w:commentRangeEnd w:id="420"/>
      <w:commentRangeEnd w:id="421"/>
      <w:r>
        <w:commentReference w:id="420"/>
      </w:r>
      <w:r w:rsidRPr="002256AE">
        <w:commentReference w:id="421"/>
      </w:r>
      <w:r w:rsidRPr="002256AE">
        <w:t>.</w:t>
      </w:r>
    </w:p>
    <w:p w14:paraId="0F239B14" w14:textId="4E5BA27B" w:rsidR="00E22B49" w:rsidRDefault="00083609" w:rsidP="00E22B49">
      <w:pPr>
        <w:spacing w:before="120" w:after="120"/>
        <w:ind w:left="426" w:hanging="426"/>
        <w:jc w:val="both"/>
        <w:rPr>
          <w:ins w:id="422" w:author="Autor"/>
          <w:bCs/>
        </w:rPr>
      </w:pPr>
      <w:del w:id="423" w:author="Autor">
        <w:r>
          <w:lastRenderedPageBreak/>
          <w:delText xml:space="preserve">5. </w:delText>
        </w:r>
        <w:r>
          <w:tab/>
        </w:r>
        <w:r>
          <w:rPr>
            <w:bCs/>
          </w:rPr>
          <w:delText>Zásielky doručované elektronicky budú považované za doručené</w:delText>
        </w:r>
      </w:del>
      <w:ins w:id="424" w:author="Autor">
        <w:r w:rsidR="00E22B49">
          <w:t xml:space="preserve">5. </w:t>
        </w:r>
        <w:r w:rsidR="00E22B49">
          <w:tab/>
        </w:r>
        <w:r w:rsidR="00E22B49" w:rsidRPr="001B6D2D">
          <w:rPr>
            <w:bCs/>
          </w:rPr>
          <w:t>V prípade doručovania správy o zistenej nezrovnalosti Prijímateľovi prostredníctvom ITMS 2014+, sa bude táto považovať za doručenú momentom zverejnenia nezrovnalosti vo verejnej časti ITMS2014+.</w:t>
        </w:r>
      </w:ins>
    </w:p>
    <w:p w14:paraId="28120AC5" w14:textId="77777777" w:rsidR="00E22B49" w:rsidRPr="001B6D2D" w:rsidRDefault="00E22B49" w:rsidP="00E22B49">
      <w:pPr>
        <w:spacing w:before="120" w:after="120"/>
        <w:ind w:left="426" w:hanging="426"/>
        <w:jc w:val="both"/>
        <w:rPr>
          <w:ins w:id="425" w:author="Autor"/>
        </w:rPr>
      </w:pPr>
    </w:p>
    <w:p w14:paraId="0F035D6B" w14:textId="77777777" w:rsidR="00E22B49" w:rsidRPr="002256AE" w:rsidRDefault="00E22B49">
      <w:pPr>
        <w:spacing w:before="120" w:after="120"/>
        <w:ind w:left="426" w:hanging="426"/>
        <w:jc w:val="both"/>
        <w:rPr>
          <w:ins w:id="426" w:author="Autor"/>
        </w:rPr>
      </w:pPr>
    </w:p>
    <w:p w14:paraId="0F9EC25F" w14:textId="56D2FE4D" w:rsidR="00EE0DF4" w:rsidRPr="002256AE" w:rsidRDefault="00E22B49">
      <w:pPr>
        <w:spacing w:before="120" w:after="120"/>
        <w:ind w:left="360" w:hanging="360"/>
        <w:jc w:val="both"/>
        <w:pPrChange w:id="427" w:author="Autor">
          <w:pPr>
            <w:spacing w:before="120" w:after="120"/>
            <w:ind w:left="426" w:hanging="426"/>
            <w:jc w:val="both"/>
          </w:pPr>
        </w:pPrChange>
      </w:pPr>
      <w:ins w:id="428" w:author="Autor">
        <w:r>
          <w:t>6.</w:t>
        </w:r>
        <w:r w:rsidR="00083609" w:rsidRPr="002256AE">
          <w:tab/>
        </w:r>
        <w:r w:rsidR="00A62DB2" w:rsidRPr="002256AE">
          <w:t>Oznámenie, výzva, žiadosť alebo iný dokument</w:t>
        </w:r>
        <w:r w:rsidR="00A62DB2" w:rsidRPr="00E22B49" w:rsidDel="00510C04">
          <w:rPr>
            <w:bCs/>
          </w:rPr>
          <w:t xml:space="preserve"> </w:t>
        </w:r>
        <w:r w:rsidR="00F61C24" w:rsidRPr="00E22B49">
          <w:rPr>
            <w:bCs/>
          </w:rPr>
          <w:t>alebo</w:t>
        </w:r>
        <w:r w:rsidR="00A62DB2" w:rsidRPr="00E22B49">
          <w:rPr>
            <w:bCs/>
          </w:rPr>
          <w:t xml:space="preserve"> zásielka</w:t>
        </w:r>
        <w:r w:rsidR="00A62DB2" w:rsidRPr="00E22B49" w:rsidDel="00A62DB2">
          <w:rPr>
            <w:bCs/>
          </w:rPr>
          <w:t xml:space="preserve"> </w:t>
        </w:r>
        <w:r w:rsidR="00083609" w:rsidRPr="00E22B49">
          <w:rPr>
            <w:bCs/>
          </w:rPr>
          <w:t xml:space="preserve"> doručovan</w:t>
        </w:r>
        <w:r w:rsidR="00A62DB2" w:rsidRPr="00CE052D">
          <w:rPr>
            <w:bCs/>
          </w:rPr>
          <w:t>á</w:t>
        </w:r>
        <w:r w:rsidR="00083609" w:rsidRPr="00DB5382">
          <w:rPr>
            <w:bCs/>
          </w:rPr>
          <w:t xml:space="preserve"> elektronicky bud</w:t>
        </w:r>
        <w:r w:rsidR="00A62DB2" w:rsidRPr="00DB5382">
          <w:rPr>
            <w:bCs/>
          </w:rPr>
          <w:t>e</w:t>
        </w:r>
        <w:r w:rsidR="00083609" w:rsidRPr="00DB5382">
          <w:rPr>
            <w:bCs/>
          </w:rPr>
          <w:t xml:space="preserve"> považovan</w:t>
        </w:r>
        <w:r w:rsidR="00A62DB2" w:rsidRPr="00DB5382">
          <w:rPr>
            <w:bCs/>
          </w:rPr>
          <w:t>á</w:t>
        </w:r>
        <w:r w:rsidR="00083609" w:rsidRPr="00356A8B">
          <w:rPr>
            <w:bCs/>
          </w:rPr>
          <w:t xml:space="preserve"> za doručen</w:t>
        </w:r>
        <w:r w:rsidR="00A62DB2" w:rsidRPr="00356A8B">
          <w:rPr>
            <w:bCs/>
          </w:rPr>
          <w:t>ú</w:t>
        </w:r>
      </w:ins>
      <w:r w:rsidR="00083609" w:rsidRPr="00356A8B">
        <w:rPr>
          <w:bCs/>
        </w:rPr>
        <w:t xml:space="preserve"> momentom, kedy bude elektronická správa k dispozícii, prístupná v elektronickej schránke Strany, ktorá je adresátom, teda momentom, kedy Strane, ktorá je odosielateľom, je doručené potvrdenie o úspešnom doručení zásielky v elektronickej forme; ak nie je o</w:t>
      </w:r>
      <w:r w:rsidR="00083609" w:rsidRPr="005B2C37">
        <w:rPr>
          <w:bCs/>
        </w:rPr>
        <w:t xml:space="preserve">bjektívne z technických dôvodov možné nastaviť automatické potvrdenie o úspešnom doručení zásielky, </w:t>
      </w:r>
      <w:del w:id="429" w:author="Autor">
        <w:r w:rsidR="00083609">
          <w:rPr>
            <w:bCs/>
          </w:rPr>
          <w:delText xml:space="preserve">                  </w:delText>
        </w:r>
      </w:del>
      <w:r w:rsidR="00083609" w:rsidRPr="005B2C37">
        <w:rPr>
          <w:bCs/>
        </w:rPr>
        <w:t>ako vyplýva z písm. c) tohto odseku, zásielka doručovaná elektronicky je považovaná</w:t>
      </w:r>
      <w:r w:rsidR="00083609" w:rsidRPr="002B7EDD">
        <w:rPr>
          <w:bCs/>
        </w:rPr>
        <w:t xml:space="preserve"> </w:t>
      </w:r>
      <w:del w:id="430" w:author="Autor">
        <w:r w:rsidR="00083609">
          <w:rPr>
            <w:bCs/>
          </w:rPr>
          <w:delText xml:space="preserve">           </w:delText>
        </w:r>
      </w:del>
      <w:r w:rsidR="00083609" w:rsidRPr="002B7EDD">
        <w:rPr>
          <w:bCs/>
        </w:rPr>
        <w:t xml:space="preserve">za doručenú momentom odoslania elektronickej správy Stranou, ak </w:t>
      </w:r>
      <w:del w:id="431" w:author="Autor">
        <w:r w:rsidR="00083609">
          <w:rPr>
            <w:bCs/>
          </w:rPr>
          <w:delText>druhá</w:delText>
        </w:r>
      </w:del>
      <w:ins w:id="432" w:author="Autor">
        <w:r w:rsidR="002C2B6B" w:rsidRPr="00F61651">
          <w:rPr>
            <w:bCs/>
          </w:rPr>
          <w:t>táto</w:t>
        </w:r>
      </w:ins>
      <w:r w:rsidR="002C2B6B" w:rsidRPr="00F61651">
        <w:rPr>
          <w:bCs/>
        </w:rPr>
        <w:t xml:space="preserve"> </w:t>
      </w:r>
      <w:r w:rsidR="00083609" w:rsidRPr="00FA2F61">
        <w:rPr>
          <w:bCs/>
        </w:rPr>
        <w:t>Strana nedostala automatickú informáciu o nedoručení elektronickej správy.</w:t>
      </w:r>
      <w:r w:rsidR="00A62DB2" w:rsidRPr="00676988">
        <w:rPr>
          <w:bCs/>
        </w:rPr>
        <w:t xml:space="preserve"> </w:t>
      </w:r>
      <w:r w:rsidR="00083609" w:rsidRPr="00B1724C">
        <w:rPr>
          <w:bCs/>
        </w:rPr>
        <w:t xml:space="preserve">Za účelom realizácie </w:t>
      </w:r>
      <w:r w:rsidR="00083609" w:rsidRPr="002256AE">
        <w:t xml:space="preserve">doručovania prostredníctvom elektronickej pošty </w:t>
      </w:r>
      <w:del w:id="433" w:author="Autor">
        <w:r w:rsidR="00083609">
          <w:delText xml:space="preserve">alebo faxu, </w:delText>
        </w:r>
      </w:del>
      <w:r w:rsidR="00083609" w:rsidRPr="002256AE">
        <w:t xml:space="preserve">sú Strany povinné: </w:t>
      </w:r>
    </w:p>
    <w:p w14:paraId="58936A23" w14:textId="7772A52A" w:rsidR="00EE0DF4" w:rsidRPr="002256AE" w:rsidRDefault="00083609">
      <w:pPr>
        <w:numPr>
          <w:ilvl w:val="0"/>
          <w:numId w:val="51"/>
        </w:numPr>
        <w:spacing w:before="120" w:after="120"/>
        <w:ind w:left="709" w:hanging="283"/>
        <w:jc w:val="both"/>
      </w:pPr>
      <w:r w:rsidRPr="002256AE">
        <w:t>vzájomne si písomne oznámiť svoje emailové adresy</w:t>
      </w:r>
      <w:del w:id="434" w:author="Autor">
        <w:r>
          <w:delText>, resp. faxové čísla</w:delText>
        </w:r>
      </w:del>
      <w:r w:rsidRPr="002256AE">
        <w:t xml:space="preserve">, ktoré budú v rámci tejto formy komunikácie záväzne používať, </w:t>
      </w:r>
    </w:p>
    <w:p w14:paraId="2A5BA053" w14:textId="77777777" w:rsidR="00EE0DF4" w:rsidRPr="002256AE" w:rsidRDefault="00083609">
      <w:pPr>
        <w:numPr>
          <w:ilvl w:val="0"/>
          <w:numId w:val="51"/>
        </w:numPr>
        <w:spacing w:before="120" w:after="120"/>
        <w:ind w:left="709" w:hanging="283"/>
        <w:jc w:val="both"/>
      </w:pPr>
      <w:r w:rsidRPr="002256AE">
        <w:rPr>
          <w:bCs/>
        </w:rPr>
        <w:t xml:space="preserve">vzájomne si písomne oznámiť všetky údaje, ktoré budú potrebné pre tento spôsob doručovania, </w:t>
      </w:r>
    </w:p>
    <w:p w14:paraId="1822614D" w14:textId="77777777" w:rsidR="00EE0DF4" w:rsidRPr="002256AE" w:rsidRDefault="00083609">
      <w:pPr>
        <w:numPr>
          <w:ilvl w:val="0"/>
          <w:numId w:val="51"/>
        </w:numPr>
        <w:spacing w:before="120" w:after="120"/>
        <w:ind w:left="709" w:hanging="283"/>
        <w:jc w:val="both"/>
      </w:pPr>
      <w:r w:rsidRPr="002256AE">
        <w:rPr>
          <w:bCs/>
        </w:rPr>
        <w:t>zabezpečiť nastavenie technického vybavenia (e-mailové konto), ktoré bude spĺňať všetky parametre pre splnenie požiadavky týkajúcej sa potvrdenia doručenia elektronickej správy, vrátane pripojených dokumentov.</w:t>
      </w:r>
    </w:p>
    <w:p w14:paraId="79FB95F2" w14:textId="77777777" w:rsidR="00EE0DF4" w:rsidRPr="002256AE" w:rsidRDefault="00083609">
      <w:pPr>
        <w:pStyle w:val="Nadpis3"/>
        <w:tabs>
          <w:tab w:val="left" w:pos="1440"/>
        </w:tabs>
        <w:spacing w:after="240"/>
        <w:jc w:val="both"/>
        <w:rPr>
          <w:rFonts w:ascii="Times New Roman" w:hAnsi="Times New Roman" w:cs="Times New Roman"/>
          <w:sz w:val="24"/>
          <w:szCs w:val="24"/>
        </w:rPr>
      </w:pPr>
      <w:r w:rsidRPr="002256AE">
        <w:rPr>
          <w:rFonts w:ascii="Times New Roman" w:hAnsi="Times New Roman" w:cs="Times New Roman"/>
          <w:sz w:val="24"/>
          <w:szCs w:val="24"/>
        </w:rPr>
        <w:t>ČLÁNOK 8</w:t>
      </w:r>
      <w:r w:rsidRPr="002256AE">
        <w:rPr>
          <w:rFonts w:ascii="Times New Roman" w:hAnsi="Times New Roman" w:cs="Times New Roman"/>
          <w:sz w:val="24"/>
          <w:szCs w:val="24"/>
        </w:rPr>
        <w:tab/>
        <w:t>OBSTARÁVANIE SLUŽIEB, TOVAROV A PRÁC PRIJÍMATEĽOM</w:t>
      </w:r>
    </w:p>
    <w:p w14:paraId="43B44FFD" w14:textId="48F33A0F" w:rsidR="00EE0DF4" w:rsidRPr="002256AE" w:rsidRDefault="00083609">
      <w:pPr>
        <w:numPr>
          <w:ilvl w:val="1"/>
          <w:numId w:val="32"/>
        </w:numPr>
        <w:tabs>
          <w:tab w:val="clear" w:pos="540"/>
        </w:tabs>
        <w:spacing w:before="120" w:after="120"/>
        <w:ind w:left="426" w:hanging="426"/>
        <w:jc w:val="both"/>
      </w:pPr>
      <w:r w:rsidRPr="002256AE">
        <w:t>Prijímateľ má právo zabezpečiť od tretích osôb dodávku služieb, tovarov a stavebných prác potrebných pre realizáciu aktivít Projektu a súčasne je povinný dodržiavať princípy nediskriminácie</w:t>
      </w:r>
      <w:ins w:id="435" w:author="Autor">
        <w:r w:rsidR="00F61C24">
          <w:t xml:space="preserve"> </w:t>
        </w:r>
        <w:r w:rsidR="00F61C24" w:rsidRPr="008E0529">
          <w:t>hospodárskych subjektov</w:t>
        </w:r>
      </w:ins>
      <w:r w:rsidRPr="002256AE">
        <w:t>, rovnakého zaobchádzania, transparentnosti, hospodárnosti, efektívnosti</w:t>
      </w:r>
      <w:ins w:id="436" w:author="Autor">
        <w:r w:rsidRPr="002256AE">
          <w:t xml:space="preserve">, </w:t>
        </w:r>
        <w:r w:rsidR="00F61C24">
          <w:t>proporcionality</w:t>
        </w:r>
      </w:ins>
      <w:r w:rsidR="00F61C24">
        <w:t xml:space="preserve">, </w:t>
      </w:r>
      <w:r w:rsidRPr="002256AE">
        <w:t>účinnosti a účelnosti.</w:t>
      </w:r>
    </w:p>
    <w:p w14:paraId="776D661D" w14:textId="5EA339C3" w:rsidR="00EE0DF4" w:rsidRPr="002256AE" w:rsidRDefault="00083609">
      <w:pPr>
        <w:numPr>
          <w:ilvl w:val="1"/>
          <w:numId w:val="32"/>
        </w:numPr>
        <w:tabs>
          <w:tab w:val="clear" w:pos="540"/>
        </w:tabs>
        <w:spacing w:before="120" w:after="120"/>
        <w:ind w:left="426" w:hanging="426"/>
        <w:jc w:val="both"/>
      </w:pPr>
      <w:r w:rsidRPr="002256AE">
        <w:t xml:space="preserve">Prijímateľ je povinný postupovať pri zadávaní zákaziek na dodanie služieb, tovarov                    a  stavebných prác potrebných pre Realizáciu aktivít Projektu ako aj pri zmenách týchto zákaziek v súlade so zákonom </w:t>
      </w:r>
      <w:del w:id="437" w:author="Autor">
        <w:r>
          <w:delText xml:space="preserve"> </w:delText>
        </w:r>
      </w:del>
      <w:r w:rsidRPr="002256AE">
        <w:t>o</w:t>
      </w:r>
      <w:del w:id="438" w:author="Autor">
        <w:r>
          <w:delText xml:space="preserve"> </w:delText>
        </w:r>
      </w:del>
      <w:ins w:id="439" w:author="Autor">
        <w:r w:rsidR="00F61C24">
          <w:t> </w:t>
        </w:r>
      </w:ins>
      <w:r w:rsidRPr="002256AE">
        <w:t xml:space="preserve">VO. Ak sa ustanovenia zákona o VO na Prijímateľa alebo danú zákazku nevzťahujú, je Prijímateľ povinný postupovať pri zadávaní zákaziek podľa pravidiel upravených v Metodickom pokyne CKO č. 12, Prijímateľ je povinný </w:t>
      </w:r>
      <w:del w:id="440" w:author="Autor">
        <w:r>
          <w:delText xml:space="preserve">              </w:delText>
        </w:r>
      </w:del>
      <w:r w:rsidRPr="002256AE">
        <w:t xml:space="preserve">pri zadávaní zákaziek podľa </w:t>
      </w:r>
      <w:r w:rsidR="00F61C24">
        <w:t>§</w:t>
      </w:r>
      <w:ins w:id="441" w:author="Autor">
        <w:r w:rsidR="00F61C24">
          <w:t xml:space="preserve"> 117 zákona o VO (</w:t>
        </w:r>
        <w:r w:rsidRPr="002256AE">
          <w:t>§</w:t>
        </w:r>
        <w:r w:rsidR="00B1724C">
          <w:t xml:space="preserve"> </w:t>
        </w:r>
      </w:ins>
      <w:r w:rsidRPr="002256AE">
        <w:t>9 ods. 9</w:t>
      </w:r>
      <w:del w:id="442" w:author="Autor">
        <w:r>
          <w:delText xml:space="preserve"> ZVO</w:delText>
        </w:r>
      </w:del>
      <w:ins w:id="443" w:author="Autor">
        <w:r w:rsidR="00F61C24">
          <w:t>)</w:t>
        </w:r>
      </w:ins>
      <w:r w:rsidRPr="002256AE">
        <w:t xml:space="preserve"> postupovať spôsobom upraveným v kapitole 3.3.7.</w:t>
      </w:r>
      <w:del w:id="444" w:author="Autor">
        <w:r>
          <w:delText>2.6 Systému</w:delText>
        </w:r>
      </w:del>
      <w:ins w:id="445" w:author="Autor">
        <w:r w:rsidRPr="002256AE">
          <w:t>2Systému</w:t>
        </w:r>
      </w:ins>
      <w:r w:rsidRPr="002256AE">
        <w:t xml:space="preserve"> riadenia EŠIF</w:t>
      </w:r>
      <w:del w:id="446" w:author="Autor">
        <w:r>
          <w:delText>.</w:delText>
        </w:r>
      </w:del>
      <w:ins w:id="447" w:author="Autor">
        <w:r w:rsidR="00F61C24">
          <w:t xml:space="preserve"> (Systém riadenia EŠIF, verzia 3 pre zákazky podľa zák. č. 25/2006 Z. z.)</w:t>
        </w:r>
        <w:r w:rsidRPr="002256AE">
          <w:t>.</w:t>
        </w:r>
      </w:ins>
      <w:r w:rsidRPr="002256AE">
        <w:t xml:space="preserve"> Prijímateľ je povinný postupovať pri zadávaní zákaziek v hodnote nad </w:t>
      </w:r>
      <w:del w:id="448" w:author="Autor">
        <w:r>
          <w:delText>5000</w:delText>
        </w:r>
      </w:del>
      <w:ins w:id="449" w:author="Autor">
        <w:r w:rsidR="00B1724C">
          <w:t>1</w:t>
        </w:r>
        <w:r w:rsidRPr="002256AE">
          <w:t>5000</w:t>
        </w:r>
      </w:ins>
      <w:r w:rsidRPr="002256AE">
        <w:t xml:space="preserve"> € podľa </w:t>
      </w:r>
      <w:del w:id="450" w:author="Autor">
        <w:r>
          <w:delText>postupov</w:delText>
        </w:r>
      </w:del>
      <w:ins w:id="451" w:author="Autor">
        <w:r w:rsidR="00F61C24">
          <w:t>pravidiel</w:t>
        </w:r>
      </w:ins>
      <w:r w:rsidR="00F61C24">
        <w:t xml:space="preserve"> </w:t>
      </w:r>
      <w:r w:rsidRPr="002256AE">
        <w:t>upravených v</w:t>
      </w:r>
      <w:r w:rsidR="00F61C24">
        <w:t> </w:t>
      </w:r>
      <w:ins w:id="452" w:author="Autor">
        <w:r w:rsidR="00F61C24">
          <w:t xml:space="preserve">aktuálnom </w:t>
        </w:r>
      </w:ins>
      <w:r w:rsidRPr="002256AE">
        <w:t>Metodickom pokyne CKO č. 14</w:t>
      </w:r>
      <w:del w:id="453" w:author="Autor">
        <w:r>
          <w:delText>.</w:delText>
        </w:r>
      </w:del>
      <w:ins w:id="454" w:author="Autor">
        <w:r w:rsidR="00F61C24">
          <w:t xml:space="preserve"> (v prípade postupu podľa zák. č. 25/2006 Z. z. podľa MP CKO č. 14, verzia 2)</w:t>
        </w:r>
        <w:r w:rsidRPr="002256AE">
          <w:t>.</w:t>
        </w:r>
      </w:ins>
      <w:r w:rsidRPr="002256AE">
        <w:t xml:space="preserve"> </w:t>
      </w:r>
    </w:p>
    <w:p w14:paraId="3AF35222" w14:textId="287BFF19" w:rsidR="00EE0DF4" w:rsidRPr="002256AE" w:rsidRDefault="00083609">
      <w:pPr>
        <w:numPr>
          <w:ilvl w:val="1"/>
          <w:numId w:val="32"/>
        </w:numPr>
        <w:tabs>
          <w:tab w:val="clear" w:pos="540"/>
        </w:tabs>
        <w:spacing w:before="120" w:after="120"/>
        <w:ind w:left="426" w:hanging="426"/>
        <w:jc w:val="both"/>
      </w:pPr>
      <w:r w:rsidRPr="002256AE">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rsidRPr="002256AE">
        <w:br/>
      </w:r>
      <w:r w:rsidRPr="002256AE">
        <w:br/>
        <w:t xml:space="preserve">predchádzajúcej vety v lehotách a vo forme určenej v Systéme riadenia EŠIF,                         </w:t>
      </w:r>
      <w:r w:rsidRPr="002256AE">
        <w:lastRenderedPageBreak/>
        <w:t>ak Poskytovateľ neurčí inak. Dokumentáciu Prijímateľ predkladá písomne</w:t>
      </w:r>
      <w:ins w:id="455" w:author="Autor">
        <w:r w:rsidR="00F61C24">
          <w:t xml:space="preserve"> alebo v elektronickej podobe</w:t>
        </w:r>
      </w:ins>
      <w:r w:rsidRPr="002256AE">
        <w:t xml:space="preserve">, pričom časť dokumentácie predkladá aj cez ITMS2014+. Minimálny rozsah dokumentácie, ktorú Prijímateľ povinne predkladá cez ITMS 2014+ je definovaný rozsahom dokumentácie zverejňovanej v profile podľa § </w:t>
      </w:r>
      <w:del w:id="456" w:author="Autor">
        <w:r>
          <w:delText>49a</w:delText>
        </w:r>
      </w:del>
      <w:ins w:id="457" w:author="Autor">
        <w:r w:rsidR="00F61C24">
          <w:t>64</w:t>
        </w:r>
      </w:ins>
      <w:r w:rsidR="00F61C24">
        <w:t xml:space="preserve"> zákona o</w:t>
      </w:r>
      <w:del w:id="458" w:author="Autor">
        <w:r>
          <w:delText xml:space="preserve"> </w:delText>
        </w:r>
      </w:del>
      <w:ins w:id="459" w:author="Autor">
        <w:r w:rsidR="00F61C24">
          <w:t> </w:t>
        </w:r>
      </w:ins>
      <w:r w:rsidR="00F61C24">
        <w:t>VO</w:t>
      </w:r>
      <w:ins w:id="460" w:author="Autor">
        <w:r w:rsidR="00F61C24">
          <w:t xml:space="preserve"> (</w:t>
        </w:r>
        <w:r w:rsidRPr="002256AE">
          <w:t xml:space="preserve">49a </w:t>
        </w:r>
        <w:r w:rsidR="00F61C24">
          <w:t> )</w:t>
        </w:r>
      </w:ins>
      <w:r w:rsidRPr="002256AE">
        <w:t xml:space="preserve"> v závislosti od hodnoty a typu zákazky, pričom uvedená povinnosť platí pre všetkých prijímateľov</w:t>
      </w:r>
      <w:ins w:id="461" w:author="Autor">
        <w:r w:rsidR="00F61C24">
          <w:t xml:space="preserve"> </w:t>
        </w:r>
        <w:r w:rsidR="00F61C24" w:rsidRPr="008E0529">
          <w:t>(pozn. uvedená povinnosť platí pre všetkých prijímateľov a nevzťahuje sa na informácie podľa § 64 odsek 1 písmeno d) a písmeno e) zákona o VO). V prípade ponúk jednotlivých uchádzačov sa cez ITMS 2014+ predkladá iba ponuka uchádzača, ktorý bol vyhodnotený ako úspešný. RO 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RO</w:t>
        </w:r>
      </w:ins>
      <w:r w:rsidRPr="002256AE">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w:t>
      </w:r>
      <w:del w:id="462" w:author="Autor">
        <w:r>
          <w:delText xml:space="preserve">              </w:delText>
        </w:r>
      </w:del>
      <w:r w:rsidRPr="002256AE">
        <w:t xml:space="preserve">že na základe predloženej dokumentácie vykoná Poskytovateľ </w:t>
      </w:r>
      <w:del w:id="463" w:author="Autor">
        <w:r>
          <w:delText>administratívnu</w:delText>
        </w:r>
      </w:del>
      <w:ins w:id="464" w:author="Autor">
        <w:r w:rsidR="00F61C24">
          <w:t>finančnú</w:t>
        </w:r>
      </w:ins>
      <w:r w:rsidR="00F61C24" w:rsidRPr="002256AE">
        <w:t xml:space="preserve"> </w:t>
      </w:r>
      <w:r w:rsidRPr="002256AE">
        <w:t xml:space="preserve">kontrolu a jej </w:t>
      </w:r>
      <w:ins w:id="465" w:author="Autor">
        <w:r w:rsidR="00F61C24">
          <w:t xml:space="preserve">možné </w:t>
        </w:r>
      </w:ins>
      <w:r w:rsidRPr="002256AE">
        <w:t xml:space="preserve">závery </w:t>
      </w:r>
      <w:del w:id="466" w:author="Autor">
        <w:r>
          <w:delText>podľa</w:delText>
        </w:r>
      </w:del>
      <w:ins w:id="467" w:author="Autor">
        <w:r w:rsidR="00F61C24">
          <w:t>sú uvedené v</w:t>
        </w:r>
      </w:ins>
      <w:r w:rsidR="00F61C24" w:rsidRPr="002256AE">
        <w:t xml:space="preserve"> </w:t>
      </w:r>
      <w:r w:rsidRPr="002256AE">
        <w:t xml:space="preserve">odseku </w:t>
      </w:r>
      <w:del w:id="468" w:author="Autor">
        <w:r>
          <w:delText>12</w:delText>
        </w:r>
      </w:del>
      <w:ins w:id="469" w:author="Autor">
        <w:r w:rsidR="00F61C24">
          <w:t>13</w:t>
        </w:r>
      </w:ins>
      <w:r w:rsidR="00F61C24" w:rsidRPr="002256AE">
        <w:t xml:space="preserve"> </w:t>
      </w:r>
      <w:r w:rsidRPr="002256AE">
        <w:t xml:space="preserve">tohto článku VP. Pri dopĺňaní dokumentácie na výkon </w:t>
      </w:r>
      <w:del w:id="470" w:author="Autor">
        <w:r>
          <w:delText>administratívnej</w:delText>
        </w:r>
      </w:del>
      <w:ins w:id="471" w:author="Autor">
        <w:r w:rsidR="00F61C24">
          <w:t>finančnej</w:t>
        </w:r>
      </w:ins>
      <w:r w:rsidR="00F61C24">
        <w:t xml:space="preserve"> </w:t>
      </w:r>
      <w:r w:rsidRPr="002256AE">
        <w:t xml:space="preserve">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14:paraId="0927AF5A" w14:textId="542E42BB" w:rsidR="00CE052D" w:rsidRPr="00DD457A" w:rsidRDefault="00083609">
      <w:pPr>
        <w:numPr>
          <w:ilvl w:val="1"/>
          <w:numId w:val="32"/>
        </w:numPr>
        <w:spacing w:before="120" w:line="264" w:lineRule="auto"/>
        <w:jc w:val="both"/>
        <w:pPrChange w:id="472" w:author="Autor">
          <w:pPr>
            <w:numPr>
              <w:ilvl w:val="1"/>
              <w:numId w:val="32"/>
            </w:numPr>
            <w:tabs>
              <w:tab w:val="num" w:pos="540"/>
            </w:tabs>
            <w:spacing w:before="120" w:after="120"/>
            <w:ind w:left="540" w:hanging="540"/>
            <w:jc w:val="both"/>
          </w:pPr>
        </w:pPrChange>
      </w:pPr>
      <w:r w:rsidRPr="002256AE">
        <w:t>Poskytovateľ vykoná</w:t>
      </w:r>
      <w:del w:id="473" w:author="Autor">
        <w:r>
          <w:delText xml:space="preserve"> administratívnu</w:delText>
        </w:r>
      </w:del>
      <w:r w:rsidRPr="002256AE">
        <w:t xml:space="preserve"> kontrolu obstarávania tovarov, služieb, stavebných prác a súvisiacich postupov v zmysle zákona o finančnej kontrole a  audite a podľa postupov upravených v Systéme riadenia EŠIF</w:t>
      </w:r>
      <w:del w:id="474" w:author="Autor">
        <w:r>
          <w:delText>.</w:delText>
        </w:r>
      </w:del>
      <w:ins w:id="475" w:author="Autor">
        <w:r w:rsidR="00F61C24">
          <w:t xml:space="preserve"> v príslušnej verzii</w:t>
        </w:r>
        <w:r w:rsidRPr="002256AE">
          <w:t>.</w:t>
        </w:r>
      </w:ins>
      <w:r w:rsidRPr="002256AE">
        <w:t xml:space="preserve"> Výkonom kontroly obstarávania služieb, tovarov, stavebných prác a súvisiacich postupov zo strany Poskytovateľa nie je dotknutá výlučná a konečná zodpovednosť Prijímateľa ako verejného obstarávateľa, obstarávateľa alebo osoby podľa § </w:t>
      </w:r>
      <w:del w:id="476" w:author="Autor">
        <w:r>
          <w:delText>7</w:delText>
        </w:r>
      </w:del>
      <w:ins w:id="477" w:author="Autor">
        <w:r w:rsidR="00F61C24">
          <w:t>8</w:t>
        </w:r>
      </w:ins>
      <w:r w:rsidR="00F61C24" w:rsidRPr="002256AE">
        <w:t xml:space="preserve"> </w:t>
      </w:r>
      <w:r w:rsidRPr="002256AE">
        <w:t>zákona o VO</w:t>
      </w:r>
      <w:ins w:id="478" w:author="Autor">
        <w:r w:rsidRPr="002256AE">
          <w:t xml:space="preserve"> </w:t>
        </w:r>
        <w:r w:rsidR="00F61C24">
          <w:t>(§ 7)</w:t>
        </w:r>
      </w:ins>
      <w:r w:rsidR="00F61C24">
        <w:t xml:space="preserve"> </w:t>
      </w:r>
      <w:r w:rsidRPr="002256AE">
        <w:t xml:space="preserve">za vykonanie VO pri dodržaní všeobecne záväzných právnych predpisov SR a EÚ, týchto VP, Právnych dokumentov a základných princípov VO. Rovnako nie </w:t>
      </w:r>
      <w:ins w:id="479" w:author="Autor">
        <w:r w:rsidR="00F61C24">
          <w:t xml:space="preserve">je </w:t>
        </w:r>
      </w:ins>
      <w:r w:rsidRPr="002256AE">
        <w:t>výkonom</w:t>
      </w:r>
      <w:ins w:id="480" w:author="Autor">
        <w:r w:rsidRPr="002256AE">
          <w:t xml:space="preserve"> </w:t>
        </w:r>
        <w:r w:rsidR="00F61C24">
          <w:t>finančnej</w:t>
        </w:r>
      </w:ins>
      <w:r w:rsidR="00F61C24">
        <w:t xml:space="preserve"> </w:t>
      </w:r>
      <w:r w:rsidRPr="002256AE">
        <w:t xml:space="preserve">kontroly Poskytovateľom dotknutá výlučná a konečná zodpovednosť Prijímateľa za obstarávanie a výber Dodávateľa v prípadoch, ak Prijímateľ nie je povinný postupovať podľa zákona o VO. Prijímateľ berie na vedomie, že vykonaním </w:t>
      </w:r>
      <w:ins w:id="481" w:author="Autor">
        <w:r w:rsidR="00F61C24">
          <w:t xml:space="preserve">finančnej </w:t>
        </w:r>
      </w:ins>
      <w:r w:rsidRPr="002256AE">
        <w:t>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w:t>
      </w:r>
      <w:ins w:id="482" w:author="Autor">
        <w:r w:rsidR="002B0D72">
          <w:t>/auditu/overovania</w:t>
        </w:r>
      </w:ins>
      <w:r w:rsidRPr="002256AE">
        <w:t xml:space="preserve">,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w:t>
      </w:r>
      <w:del w:id="483" w:author="Autor">
        <w:r>
          <w:delText xml:space="preserve">              </w:delText>
        </w:r>
      </w:del>
      <w:r w:rsidRPr="002256AE">
        <w:t xml:space="preserve">za nedodržanie </w:t>
      </w:r>
      <w:del w:id="484" w:author="Autor">
        <w:r>
          <w:delText>princípov</w:delText>
        </w:r>
      </w:del>
      <w:ins w:id="485" w:author="Autor">
        <w:r w:rsidR="00F61C24">
          <w:t>pravidiel</w:t>
        </w:r>
      </w:ins>
      <w:r w:rsidR="00F61C24" w:rsidRPr="002256AE">
        <w:t xml:space="preserve"> </w:t>
      </w:r>
      <w:r w:rsidRPr="002256AE">
        <w:t>a postupov stanovených v zákone o VO, resp. postupov</w:t>
      </w:r>
      <w:del w:id="486" w:author="Autor">
        <w:r>
          <w:delText xml:space="preserve">                 </w:delText>
        </w:r>
      </w:del>
      <w:r w:rsidRPr="002256AE">
        <w:t xml:space="preserve"> pri obstaraní zákazky, na ktorú sa zákon o VO nevzťahuje. V prípade, ak kontrolný orgán/auditný orgán podľa článku 18 VP odlišný od Poskytovateľa identifikuje Nezrovnalosť vyplývajúcu </w:t>
      </w:r>
      <w:r w:rsidRPr="00DD457A">
        <w:t>z</w:t>
      </w:r>
      <w:del w:id="487" w:author="Autor">
        <w:r>
          <w:delText xml:space="preserve"> VO</w:delText>
        </w:r>
      </w:del>
      <w:ins w:id="488" w:author="Autor">
        <w:r w:rsidR="00CE052D" w:rsidRPr="00DD457A">
          <w:t> </w:t>
        </w:r>
        <w:r w:rsidRPr="00DD457A">
          <w:t>VO</w:t>
        </w:r>
        <w:r w:rsidR="00CE052D" w:rsidRPr="00DD457A">
          <w:t xml:space="preserve"> vo vzťahu k Prijímateľovi</w:t>
        </w:r>
      </w:ins>
      <w:r w:rsidRPr="00DD457A">
        <w:t xml:space="preserve">, </w:t>
      </w:r>
      <w:r w:rsidRPr="00DD457A">
        <w:lastRenderedPageBreak/>
        <w:t xml:space="preserve">spočívajúcu v porušení právnych predpisov a/alebo pravidiel pre poskytovanie pomoci z EŠIF v súvislosti s VO, porušením princípov </w:t>
      </w:r>
      <w:del w:id="489" w:author="Autor">
        <w:r>
          <w:delText xml:space="preserve">                   </w:delText>
        </w:r>
      </w:del>
      <w:r w:rsidRPr="00DD457A">
        <w:t>a postupu VO stanovených v zákone o VO alebo vyplývajúcich z legislatívy EÚ</w:t>
      </w:r>
      <w:del w:id="490" w:author="Autor">
        <w:r>
          <w:delText xml:space="preserve">                     </w:delText>
        </w:r>
      </w:del>
      <w:r w:rsidRPr="00DD457A">
        <w:t xml:space="preserve"> k problematike VO alebo z </w:t>
      </w:r>
      <w:commentRangeStart w:id="491"/>
      <w:r w:rsidRPr="00DD457A">
        <w:t xml:space="preserve">obvyklej praxe (best practice) </w:t>
      </w:r>
      <w:commentRangeEnd w:id="491"/>
      <w:r w:rsidRPr="00DD457A">
        <w:commentReference w:id="491"/>
      </w:r>
      <w:r w:rsidRPr="00DD457A">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del w:id="492" w:author="Autor">
        <w:r>
          <w:delText>a to aj v prípade, ak nedôjde k aplikácii postupu podľa  § 41 zákona o príspevku z EŠIF</w:delText>
        </w:r>
      </w:del>
      <w:ins w:id="493" w:author="Autor">
        <w:r w:rsidR="002B0D72" w:rsidRPr="00360B63">
          <w:t xml:space="preserve">pri uplatnení postupu podľa § 41 alebo 41a zákona o príspevku z EŠIF </w:t>
        </w:r>
        <w:r w:rsidR="002B0D72" w:rsidRPr="00DD457A">
          <w:t xml:space="preserve">alebo </w:t>
        </w:r>
        <w:r w:rsidRPr="00DD457A">
          <w:t xml:space="preserve">aj v prípade, ak nedôjde k aplikácii postupu podľa  § 41 </w:t>
        </w:r>
        <w:r w:rsidR="00F61C24" w:rsidRPr="00DD457A">
          <w:t xml:space="preserve">alebo § 41a </w:t>
        </w:r>
        <w:r w:rsidRPr="00DD457A">
          <w:t>zákona o príspevku z EŠIF.</w:t>
        </w:r>
        <w:r w:rsidR="00CE052D" w:rsidRPr="00DD457A">
          <w:t xml:space="preserve"> </w:t>
        </w:r>
        <w:r w:rsidR="002B0D72" w:rsidRPr="00360B63">
          <w:t>Vznik uvedeného záväzku Prijímateľa je podmienený tým, že Prijímateľ bol v kontrole/audite/overovaní podľa predchádzajúcej vety</w:t>
        </w:r>
        <w:r w:rsidR="002B0D72" w:rsidRPr="00DD457A">
          <w:t xml:space="preserve"> </w:t>
        </w:r>
        <w:r w:rsidR="002B0D72" w:rsidRPr="00360B63">
          <w:t>kontrolovanou/auditovanou/povinnou osobou, mal právo podať námietky alebo uplatniť inú obranu voči všetkým zásadným skutočnostiam uvedeným v návrhu výstupného dokumentu z kontroly/auditu/overovania (najmä voči zisteným nedostatkom, navrhnutým odporúčaniam/opatreniam) a voči lehotám na odstránenie nedostatku</w:t>
        </w:r>
      </w:ins>
      <w:r w:rsidR="002B0D72" w:rsidRPr="00360B63">
        <w:t>.</w:t>
      </w:r>
    </w:p>
    <w:p w14:paraId="23A2B5E6" w14:textId="0B3B9DF6" w:rsidR="00EE0DF4" w:rsidRPr="002256AE" w:rsidRDefault="00EE0DF4" w:rsidP="00360B63">
      <w:pPr>
        <w:spacing w:before="120" w:after="120"/>
        <w:ind w:left="426"/>
        <w:jc w:val="both"/>
        <w:rPr>
          <w:ins w:id="494" w:author="Autor"/>
        </w:rPr>
      </w:pPr>
    </w:p>
    <w:p w14:paraId="1E907D0B" w14:textId="6644553F" w:rsidR="00F61C24" w:rsidRPr="008E0529" w:rsidRDefault="00083609">
      <w:pPr>
        <w:numPr>
          <w:ilvl w:val="1"/>
          <w:numId w:val="32"/>
        </w:numPr>
        <w:spacing w:before="120" w:line="264" w:lineRule="auto"/>
        <w:jc w:val="both"/>
        <w:pPrChange w:id="495" w:author="Autor">
          <w:pPr>
            <w:numPr>
              <w:ilvl w:val="1"/>
              <w:numId w:val="32"/>
            </w:numPr>
            <w:tabs>
              <w:tab w:val="num" w:pos="540"/>
            </w:tabs>
            <w:spacing w:before="120" w:after="120"/>
            <w:ind w:left="540" w:hanging="540"/>
            <w:jc w:val="both"/>
          </w:pPr>
        </w:pPrChange>
      </w:pPr>
      <w:r w:rsidRPr="002256AE">
        <w:t>Prijímateľ je povinný v závislosti od charakteru obstarávania služieb, tovarov</w:t>
      </w:r>
      <w:del w:id="496" w:author="Autor">
        <w:r>
          <w:delText xml:space="preserve">                         </w:delText>
        </w:r>
      </w:del>
      <w:r w:rsidRPr="002256AE">
        <w:t xml:space="preserve"> a stavebných prác postupovať pri predkladaní dokumentácie obstarávania služieb, tovarov a stavebných prác na výkon kontroly podľa kapitoly 3.3.7 Kontrola verejného obstarávania Systému riadenia EŠIF a v prípade postupov pri obstaraní zákazky, </w:t>
      </w:r>
      <w:del w:id="497" w:author="Autor">
        <w:r>
          <w:delText xml:space="preserve">                      </w:delText>
        </w:r>
      </w:del>
      <w:r w:rsidRPr="002256AE">
        <w:t xml:space="preserve">na ktorú sa zákon o VO nevzťahuje podľa metodického pokynu CKO č. </w:t>
      </w:r>
      <w:del w:id="498" w:author="Autor">
        <w:r>
          <w:delText xml:space="preserve">12.                        </w:delText>
        </w:r>
      </w:del>
      <w:ins w:id="499" w:author="Autor">
        <w:r w:rsidRPr="002256AE">
          <w:t>12</w:t>
        </w:r>
        <w:r w:rsidR="00F61C24">
          <w:t xml:space="preserve"> v príslušnej verzii</w:t>
        </w:r>
        <w:r w:rsidRPr="002256AE">
          <w:t>.</w:t>
        </w:r>
      </w:ins>
      <w:r w:rsidRPr="002256AE">
        <w:t xml:space="preserve"> Ak Poskytovateľ v Príručke pre Žiadateľa/Prijímateľa neurčí iné termíny a rozsah dokumentácie, ktorú je Prijímateľ povinný predkladať Poskytovateľovi, Prijímateľ postupuje podľa príslušnej kapitoly Systému riadenia EŠIF, resp. v prípade postupov  </w:t>
      </w:r>
      <w:del w:id="500" w:author="Autor">
        <w:r>
          <w:delText xml:space="preserve">           </w:delText>
        </w:r>
      </w:del>
      <w:r w:rsidRPr="002256AE">
        <w:t>pri obstaraní zákazky, na ktorú sa zákon o VO nevzťahuje podľa metodického pokynu CKO č.12</w:t>
      </w:r>
      <w:del w:id="501" w:author="Autor">
        <w:r>
          <w:delText xml:space="preserve">. </w:delText>
        </w:r>
      </w:del>
      <w:ins w:id="502" w:author="Autor">
        <w:r w:rsidR="00F61C24">
          <w:t xml:space="preserve"> v príslušnej verzii. </w:t>
        </w:r>
        <w:r w:rsidR="00F61C24" w:rsidRPr="008E0529">
          <w:t>Minimálny rozsah dokumentácie, ktorú prijímateľ povinne predkladá cez ITMS 2014+ je definovaný v príslušnej príručke pre prijímateľa, ktorú vydáva RO/SO.</w:t>
        </w:r>
      </w:ins>
    </w:p>
    <w:p w14:paraId="34290056" w14:textId="66874520" w:rsidR="00EE0DF4" w:rsidRPr="002256AE" w:rsidRDefault="00083609" w:rsidP="000748DF">
      <w:pPr>
        <w:spacing w:before="120" w:after="120"/>
        <w:ind w:left="426"/>
        <w:jc w:val="both"/>
        <w:rPr>
          <w:ins w:id="503" w:author="Autor"/>
        </w:rPr>
      </w:pPr>
      <w:del w:id="504" w:author="Autor">
        <w:r>
          <w:delText>Administratívnu</w:delText>
        </w:r>
      </w:del>
      <w:ins w:id="505" w:author="Autor">
        <w:r w:rsidRPr="002256AE">
          <w:t xml:space="preserve">. </w:t>
        </w:r>
      </w:ins>
    </w:p>
    <w:p w14:paraId="23FEBD88" w14:textId="3D893398" w:rsidR="00EE0DF4" w:rsidRPr="002256AE" w:rsidRDefault="00F61C24">
      <w:pPr>
        <w:numPr>
          <w:ilvl w:val="1"/>
          <w:numId w:val="32"/>
        </w:numPr>
        <w:tabs>
          <w:tab w:val="clear" w:pos="540"/>
        </w:tabs>
        <w:spacing w:before="120" w:after="120"/>
        <w:ind w:left="426" w:hanging="426"/>
        <w:jc w:val="both"/>
      </w:pPr>
      <w:ins w:id="506" w:author="Autor">
        <w:r>
          <w:t>Finančnú</w:t>
        </w:r>
      </w:ins>
      <w:r w:rsidRPr="002256AE">
        <w:t xml:space="preserve"> </w:t>
      </w:r>
      <w:r w:rsidR="00083609" w:rsidRPr="002256AE">
        <w:t>kontrolu pravidiel a postupov stanovených zákonom o VO vykonáva Poskytovateľ v závislosti od fázy/etapy časového procesu VO ako:</w:t>
      </w:r>
    </w:p>
    <w:p w14:paraId="7EB9DF85" w14:textId="3EA15C7C" w:rsidR="00EE0DF4" w:rsidRPr="002256AE" w:rsidRDefault="00F61C24">
      <w:pPr>
        <w:pStyle w:val="Odsekzoznamu1"/>
        <w:numPr>
          <w:ilvl w:val="0"/>
          <w:numId w:val="33"/>
        </w:numPr>
        <w:spacing w:before="120" w:after="120"/>
        <w:ind w:left="851" w:hanging="425"/>
        <w:contextualSpacing w:val="0"/>
        <w:jc w:val="both"/>
      </w:pPr>
      <w:ins w:id="507" w:author="Autor">
        <w:r>
          <w:t xml:space="preserve">Prvú </w:t>
        </w:r>
      </w:ins>
      <w:r w:rsidR="00083609" w:rsidRPr="002256AE">
        <w:t>ex-ante kontrolu pred vyhlásením VO,</w:t>
      </w:r>
    </w:p>
    <w:p w14:paraId="3BC0FEB5" w14:textId="4F65E7FF" w:rsidR="00EE0DF4" w:rsidRPr="002256AE" w:rsidRDefault="00F61C24">
      <w:pPr>
        <w:pStyle w:val="Odsekzoznamu1"/>
        <w:numPr>
          <w:ilvl w:val="0"/>
          <w:numId w:val="33"/>
        </w:numPr>
        <w:spacing w:before="120" w:after="120"/>
        <w:ind w:left="851" w:hanging="425"/>
        <w:contextualSpacing w:val="0"/>
        <w:jc w:val="both"/>
      </w:pPr>
      <w:ins w:id="508" w:author="Autor">
        <w:r>
          <w:t xml:space="preserve">Druhú </w:t>
        </w:r>
      </w:ins>
      <w:r w:rsidR="00083609" w:rsidRPr="002256AE">
        <w:t>ex-ante kontrolu pred podpisom zmluvy s úspešným uchádzačom,</w:t>
      </w:r>
    </w:p>
    <w:p w14:paraId="75F8364D" w14:textId="7FE662F7" w:rsidR="00EE0DF4" w:rsidRPr="002256AE" w:rsidRDefault="00F61C24">
      <w:pPr>
        <w:pStyle w:val="Odsekzoznamu1"/>
        <w:numPr>
          <w:ilvl w:val="0"/>
          <w:numId w:val="33"/>
        </w:numPr>
        <w:spacing w:before="120" w:after="120"/>
        <w:ind w:left="851" w:hanging="425"/>
        <w:contextualSpacing w:val="0"/>
        <w:jc w:val="both"/>
      </w:pPr>
      <w:ins w:id="509" w:author="Autor">
        <w:r>
          <w:t xml:space="preserve">Štandardnú alebo následnú </w:t>
        </w:r>
      </w:ins>
      <w:r w:rsidR="00083609" w:rsidRPr="002256AE">
        <w:t>ex-post  kontrolu,</w:t>
      </w:r>
    </w:p>
    <w:p w14:paraId="4E480BED" w14:textId="6A426CD8" w:rsidR="00EE0DF4" w:rsidRPr="002256AE" w:rsidRDefault="00083609">
      <w:pPr>
        <w:pStyle w:val="Odsekzoznamu1"/>
        <w:numPr>
          <w:ilvl w:val="0"/>
          <w:numId w:val="33"/>
        </w:numPr>
        <w:spacing w:before="120" w:after="120"/>
        <w:ind w:left="851" w:hanging="425"/>
        <w:contextualSpacing w:val="0"/>
        <w:jc w:val="both"/>
      </w:pPr>
      <w:del w:id="510" w:author="Autor">
        <w:r>
          <w:delText>kontrolu</w:delText>
        </w:r>
      </w:del>
      <w:ins w:id="511" w:author="Autor">
        <w:r w:rsidR="00F61C24">
          <w:t>K</w:t>
        </w:r>
        <w:r w:rsidR="00F61C24" w:rsidRPr="002256AE">
          <w:t>ontrolu</w:t>
        </w:r>
      </w:ins>
      <w:r w:rsidR="00F61C24" w:rsidRPr="002256AE">
        <w:t xml:space="preserve"> </w:t>
      </w:r>
      <w:r w:rsidRPr="002256AE">
        <w:t>dodatkov zmlúv s úspešným uchádzačom</w:t>
      </w:r>
      <w:del w:id="512" w:author="Autor">
        <w:r>
          <w:delText xml:space="preserve"> alebo dodávateľom</w:delText>
        </w:r>
      </w:del>
      <w:r w:rsidRPr="002256AE">
        <w:t>.</w:t>
      </w:r>
    </w:p>
    <w:p w14:paraId="3CFE68ED" w14:textId="11569AF9" w:rsidR="00EE0DF4" w:rsidRPr="002256AE" w:rsidRDefault="00083609">
      <w:pPr>
        <w:numPr>
          <w:ilvl w:val="1"/>
          <w:numId w:val="32"/>
        </w:numPr>
        <w:tabs>
          <w:tab w:val="clear" w:pos="540"/>
        </w:tabs>
        <w:spacing w:before="120" w:after="120"/>
        <w:ind w:left="426" w:hanging="426"/>
        <w:jc w:val="both"/>
      </w:pPr>
      <w:del w:id="513" w:author="Autor">
        <w:r>
          <w:delText>Administratívnu</w:delText>
        </w:r>
      </w:del>
      <w:ins w:id="514" w:author="Autor">
        <w:r w:rsidR="00F61C24">
          <w:t>Finančnú</w:t>
        </w:r>
      </w:ins>
      <w:r w:rsidR="00F61C24" w:rsidRPr="002256AE">
        <w:t xml:space="preserve"> </w:t>
      </w:r>
      <w:r w:rsidRPr="002256AE">
        <w:t>kontrolu postupov pri obstarávaní zákazky, na ktorú sa zákon o VO nevzťahuje, vykonáva Poskytovateľ v závislosti od rozsahu a predmetu ako:</w:t>
      </w:r>
    </w:p>
    <w:p w14:paraId="070C202C" w14:textId="23A80A1E" w:rsidR="00EE0DF4" w:rsidRPr="002256AE" w:rsidRDefault="00F61C24">
      <w:pPr>
        <w:pStyle w:val="Odsekzoznamu1"/>
        <w:numPr>
          <w:ilvl w:val="0"/>
          <w:numId w:val="35"/>
        </w:numPr>
        <w:spacing w:before="120" w:after="120"/>
        <w:ind w:left="851" w:hanging="425"/>
        <w:contextualSpacing w:val="0"/>
        <w:jc w:val="both"/>
      </w:pPr>
      <w:ins w:id="515" w:author="Autor">
        <w:r>
          <w:t xml:space="preserve">Štandardnú </w:t>
        </w:r>
      </w:ins>
      <w:r w:rsidR="00083609" w:rsidRPr="002256AE">
        <w:t>ex-post kontrolu,</w:t>
      </w:r>
    </w:p>
    <w:p w14:paraId="773AE3D0" w14:textId="428409A4" w:rsidR="00EE0DF4" w:rsidRPr="002256AE" w:rsidRDefault="00083609">
      <w:pPr>
        <w:pStyle w:val="Odsekzoznamu1"/>
        <w:numPr>
          <w:ilvl w:val="0"/>
          <w:numId w:val="35"/>
        </w:numPr>
        <w:spacing w:before="120" w:after="120"/>
        <w:ind w:left="851" w:hanging="425"/>
        <w:contextualSpacing w:val="0"/>
        <w:jc w:val="both"/>
      </w:pPr>
      <w:r w:rsidRPr="002256AE">
        <w:t>kontrolu dodatkov zmlúv s úspešným uchádzačom</w:t>
      </w:r>
      <w:del w:id="516" w:author="Autor">
        <w:r>
          <w:delText xml:space="preserve"> alebo Dodávateľom</w:delText>
        </w:r>
      </w:del>
      <w:r w:rsidRPr="002256AE">
        <w:t xml:space="preserve">. </w:t>
      </w:r>
    </w:p>
    <w:p w14:paraId="03518A74" w14:textId="6D01941C" w:rsidR="00F61C24" w:rsidRPr="008E0529" w:rsidRDefault="00F61C24" w:rsidP="00F61C24">
      <w:pPr>
        <w:numPr>
          <w:ilvl w:val="1"/>
          <w:numId w:val="32"/>
        </w:numPr>
        <w:spacing w:before="120" w:line="264" w:lineRule="auto"/>
        <w:jc w:val="both"/>
        <w:rPr>
          <w:ins w:id="517" w:author="Autor"/>
        </w:rPr>
      </w:pPr>
      <w:ins w:id="518" w:author="Autor">
        <w:r w:rsidRPr="008E0529">
          <w:t xml:space="preserve">V prípade druhej ex-ante kontroly je v kapitole 3.3.7.2.2 Systému riadenia EŠIF osobitne upravená spolupráca s ÚVO v nadväznosti na ustanovenie § 169 odsek 2 zákona o VO. Prijímateľ je povinný doručiť </w:t>
        </w:r>
        <w:r w:rsidR="00D54E2A">
          <w:t>P</w:t>
        </w:r>
        <w:r w:rsidRPr="008E0529">
          <w:t xml:space="preserve">oskytovateľovi kópiu právoplatného rozhodnutia ÚVO. V </w:t>
        </w:r>
        <w:r w:rsidRPr="008E0529">
          <w:lastRenderedPageBreak/>
          <w:t xml:space="preserve">prípade, že </w:t>
        </w:r>
        <w:r w:rsidR="00D54E2A">
          <w:t>P</w:t>
        </w:r>
        <w:r w:rsidRPr="008E0529">
          <w:t xml:space="preserve">rijímateľ podal proti rozhodnutiu ÚVO odvolanie, zasiela na vedomie </w:t>
        </w:r>
        <w:r w:rsidR="00D54E2A">
          <w:t>P</w:t>
        </w:r>
        <w:r w:rsidRPr="008E0529">
          <w:t xml:space="preserve">oskytovateľovi spolu s kópiou právoplatného rozhodnutia ÚVO, resp. Rady ÚVO aj písomné vyhotovenie odvolania. Ak </w:t>
        </w:r>
        <w:r w:rsidR="00D54E2A">
          <w:t>P</w:t>
        </w:r>
        <w:r w:rsidRPr="008E0529">
          <w:t xml:space="preserve">rijímateľ podpíše zmluvu s úspešným uchádzačom pred riadnym ukončením tejto kontroly, resp. vôbec nepredloží dokumentáciu k VO na túto kontrolu, uvedenú skutočnosť bude môcť </w:t>
        </w:r>
        <w:r w:rsidR="00D54E2A">
          <w:t>P</w:t>
        </w:r>
        <w:r w:rsidRPr="008E0529">
          <w:t xml:space="preserve">oskytovateľ vyhodnotiť ako </w:t>
        </w:r>
        <w:r w:rsidR="00D54E2A" w:rsidRPr="002256AE">
          <w:rPr>
            <w:bCs/>
          </w:rPr>
          <w:t>porušenie podmienok pre poskytnutie NFP, pre ktoré možno mimoriadne ukončiť Projekt</w:t>
        </w:r>
        <w:r w:rsidRPr="008E0529">
          <w:t>.</w:t>
        </w:r>
      </w:ins>
    </w:p>
    <w:p w14:paraId="62AEAD9A" w14:textId="7C4B0F3F" w:rsidR="00F61C24" w:rsidRPr="008E0529" w:rsidRDefault="00083609">
      <w:pPr>
        <w:numPr>
          <w:ilvl w:val="1"/>
          <w:numId w:val="32"/>
        </w:numPr>
        <w:spacing w:before="120" w:after="200" w:line="264" w:lineRule="auto"/>
        <w:jc w:val="both"/>
        <w:pPrChange w:id="519" w:author="Autor">
          <w:pPr>
            <w:numPr>
              <w:ilvl w:val="1"/>
              <w:numId w:val="32"/>
            </w:numPr>
            <w:tabs>
              <w:tab w:val="num" w:pos="540"/>
            </w:tabs>
            <w:spacing w:before="120" w:after="120"/>
            <w:ind w:left="540" w:hanging="540"/>
            <w:jc w:val="both"/>
          </w:pPr>
        </w:pPrChange>
      </w:pPr>
      <w:r w:rsidRPr="002256AE">
        <w:t xml:space="preserve">Poskytovateľ je povinný vykonať </w:t>
      </w:r>
      <w:del w:id="520" w:author="Autor">
        <w:r>
          <w:delText>administratívnu</w:delText>
        </w:r>
      </w:del>
      <w:ins w:id="521" w:author="Autor">
        <w:r w:rsidR="00F61C24">
          <w:t>finančnú</w:t>
        </w:r>
      </w:ins>
      <w:r w:rsidR="00F61C24" w:rsidRPr="002256AE">
        <w:t xml:space="preserve"> </w:t>
      </w:r>
      <w:r w:rsidRPr="002256AE">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del w:id="522" w:author="Autor">
        <w:r>
          <w:delText>administratívnej</w:delText>
        </w:r>
      </w:del>
      <w:ins w:id="523" w:author="Autor">
        <w:r w:rsidR="00F61C24">
          <w:t>finančnej</w:t>
        </w:r>
      </w:ins>
      <w:r w:rsidR="00F61C24" w:rsidRPr="002256AE">
        <w:t xml:space="preserve"> </w:t>
      </w:r>
      <w:r w:rsidRPr="002256AE">
        <w:t xml:space="preserve">kontroly prerušuje. </w:t>
      </w:r>
      <w:ins w:id="524" w:author="Autor">
        <w:r w:rsidR="00F61C24">
          <w:t>Prerušenie l</w:t>
        </w:r>
        <w:r w:rsidRPr="002256AE">
          <w:t>ehot</w:t>
        </w:r>
        <w:r w:rsidR="00F61C24">
          <w:t>y</w:t>
        </w:r>
        <w:r w:rsidRPr="002256AE">
          <w:t xml:space="preserve"> na výkon </w:t>
        </w:r>
        <w:r w:rsidR="00F61C24">
          <w:t>finančnej</w:t>
        </w:r>
        <w:r w:rsidR="00F61C24" w:rsidRPr="002256AE">
          <w:t xml:space="preserve"> </w:t>
        </w:r>
        <w:r w:rsidRPr="002256AE">
          <w:t xml:space="preserve">kontroly </w:t>
        </w:r>
        <w:r w:rsidR="00F61C24">
          <w:t xml:space="preserve">trvá, </w:t>
        </w:r>
        <w:r w:rsidR="00F61C24" w:rsidRPr="008E0529">
          <w:t xml:space="preserve">až kým nepominú prekážky, pre ktoré sa finančná kontrola prerušila. </w:t>
        </w:r>
      </w:ins>
      <w:r w:rsidR="00F61C24" w:rsidRPr="008E0529">
        <w:t xml:space="preserve">Lehota na výkon </w:t>
      </w:r>
      <w:del w:id="525" w:author="Autor">
        <w:r>
          <w:delText>administratívnej</w:delText>
        </w:r>
      </w:del>
      <w:ins w:id="526" w:author="Autor">
        <w:r w:rsidR="00F61C24" w:rsidRPr="008E0529">
          <w:t>finančnej</w:t>
        </w:r>
      </w:ins>
      <w:r w:rsidR="00F61C24" w:rsidRPr="008E0529">
        <w:t xml:space="preserve"> kontroly </w:t>
      </w:r>
      <w:del w:id="527" w:author="Autor">
        <w:r>
          <w:delText>prestáva plynúť</w:delText>
        </w:r>
      </w:del>
      <w:ins w:id="528" w:author="Autor">
        <w:r w:rsidR="00F61C24" w:rsidRPr="008E0529">
          <w:t>sa prerušuje</w:t>
        </w:r>
      </w:ins>
      <w:r w:rsidR="00F61C24" w:rsidRPr="008E0529">
        <w:t xml:space="preserve"> </w:t>
      </w:r>
      <w:r w:rsidRPr="002256AE">
        <w:t>dňom odoslania výzvy Prijímateľovi</w:t>
      </w:r>
      <w:del w:id="529" w:author="Autor">
        <w:r>
          <w:delText xml:space="preserve"> a doručením</w:delText>
        </w:r>
      </w:del>
      <w:ins w:id="530" w:author="Autor">
        <w:r w:rsidR="00F61C24">
          <w:t xml:space="preserve">. </w:t>
        </w:r>
        <w:r w:rsidR="00F61C24" w:rsidRPr="008E0529">
          <w:t>Dňom nasledujúcim po dni doručenia vysvetlenia alebo doplnenia dokumentácie alebo</w:t>
        </w:r>
      </w:ins>
      <w:r w:rsidRPr="002256AE">
        <w:t xml:space="preserve"> chýbajúcich náležitostí alebo iných požadovaných dokladov alebo informácií Poskytovateľovi </w:t>
      </w:r>
      <w:del w:id="531" w:author="Autor">
        <w:r>
          <w:delText>začína plynúť nová lehota</w:delText>
        </w:r>
      </w:del>
      <w:ins w:id="532" w:author="Autor">
        <w:r w:rsidR="00F61C24" w:rsidRPr="008E0529">
          <w:t>pokračuje plynutie lehoty na výkon finančnej kontroly VO</w:t>
        </w:r>
      </w:ins>
      <w:r w:rsidR="00F61C24" w:rsidRPr="008E0529">
        <w:t>.</w:t>
      </w:r>
    </w:p>
    <w:p w14:paraId="7DE959AC" w14:textId="6694D1BB" w:rsidR="00EE0DF4" w:rsidRPr="002256AE" w:rsidRDefault="00083609" w:rsidP="00F61C24">
      <w:pPr>
        <w:numPr>
          <w:ilvl w:val="1"/>
          <w:numId w:val="32"/>
        </w:numPr>
        <w:tabs>
          <w:tab w:val="clear" w:pos="540"/>
        </w:tabs>
        <w:spacing w:before="120" w:after="120"/>
        <w:ind w:left="426" w:hanging="426"/>
        <w:jc w:val="both"/>
      </w:pPr>
      <w:r w:rsidRPr="002256AE">
        <w:t xml:space="preserve">Poskytovateľ je oprávnený v odôvodnených prípadoch lehotu na výkon </w:t>
      </w:r>
      <w:del w:id="533" w:author="Autor">
        <w:r>
          <w:delText>administratívnej</w:delText>
        </w:r>
      </w:del>
      <w:ins w:id="534" w:author="Autor">
        <w:r w:rsidR="00F61C24">
          <w:t>finančnej</w:t>
        </w:r>
      </w:ins>
      <w:r w:rsidR="00F61C24" w:rsidRPr="002256AE">
        <w:t xml:space="preserve"> </w:t>
      </w:r>
      <w:r w:rsidRPr="002256AE">
        <w:t>kontroly predĺžiť. Poskytovateľ o predĺžení lehoty bezodkladne informuje Prijímateľa spôsobom dohodnutým vo VP.</w:t>
      </w:r>
    </w:p>
    <w:p w14:paraId="7C221038" w14:textId="70C0BA4D" w:rsidR="00EE0DF4" w:rsidRPr="002256AE" w:rsidRDefault="00083609">
      <w:pPr>
        <w:numPr>
          <w:ilvl w:val="1"/>
          <w:numId w:val="32"/>
        </w:numPr>
        <w:tabs>
          <w:tab w:val="clear" w:pos="540"/>
        </w:tabs>
        <w:spacing w:before="120" w:after="120"/>
        <w:ind w:left="426" w:hanging="426"/>
        <w:jc w:val="both"/>
      </w:pPr>
      <w:r w:rsidRPr="002256AE">
        <w:t xml:space="preserve">Poskytovateľ je oprávnený v odôvodnených prípadoch v rámci </w:t>
      </w:r>
      <w:commentRangeStart w:id="535"/>
      <w:r w:rsidRPr="002256AE">
        <w:t xml:space="preserve">iných nevyhnutných úkonov </w:t>
      </w:r>
      <w:commentRangeEnd w:id="535"/>
      <w:r w:rsidRPr="002256AE">
        <w:commentReference w:id="535"/>
      </w:r>
      <w:r w:rsidRPr="002256AE">
        <w:t xml:space="preserve">súvisiacich s výkonom kontroly z vlastného podnetu prerušiť výkon </w:t>
      </w:r>
      <w:del w:id="536" w:author="Autor">
        <w:r>
          <w:delText>administratívnej</w:delText>
        </w:r>
      </w:del>
      <w:ins w:id="537" w:author="Autor">
        <w:r w:rsidR="00F61C24">
          <w:t>finančnej</w:t>
        </w:r>
      </w:ins>
      <w:r w:rsidR="00F61C24" w:rsidRPr="002256AE">
        <w:t xml:space="preserve"> </w:t>
      </w:r>
      <w:r w:rsidRPr="002256AE">
        <w:t xml:space="preserve">kontroly podľa odseku </w:t>
      </w:r>
      <w:del w:id="538" w:author="Autor">
        <w:r>
          <w:delText>8</w:delText>
        </w:r>
      </w:del>
      <w:ins w:id="539" w:author="Autor">
        <w:r w:rsidR="00F61C24">
          <w:t>9 v spojení s odsekom 10</w:t>
        </w:r>
      </w:ins>
      <w:r w:rsidRPr="002256AE">
        <w:t xml:space="preserve">, pričom od tohto momentu lehota na jej výkon prestane plynúť. Poskytovateľ o tejto skutočnosti bezodkladne informuje Prijímateľa spôsobom </w:t>
      </w:r>
      <w:del w:id="540" w:author="Autor">
        <w:r>
          <w:delText>dohodnutým vo VP a zároveň mu oznámi dátum, od ktorého Poskytovateľovi začína plynúť nová lehota.</w:delText>
        </w:r>
      </w:del>
      <w:ins w:id="541" w:author="Autor">
        <w:r w:rsidR="00F61C24">
          <w:t xml:space="preserve">stanoveným </w:t>
        </w:r>
        <w:r w:rsidRPr="002256AE">
          <w:t>vo VP.</w:t>
        </w:r>
      </w:ins>
      <w:r w:rsidRPr="002256AE">
        <w:t xml:space="preserve"> </w:t>
      </w:r>
    </w:p>
    <w:p w14:paraId="41D5348C" w14:textId="77777777" w:rsidR="00EE0DF4" w:rsidRPr="002256AE" w:rsidRDefault="00083609">
      <w:pPr>
        <w:numPr>
          <w:ilvl w:val="1"/>
          <w:numId w:val="32"/>
        </w:numPr>
        <w:tabs>
          <w:tab w:val="clear" w:pos="540"/>
        </w:tabs>
        <w:spacing w:before="120" w:after="120"/>
        <w:ind w:left="426" w:hanging="426"/>
        <w:jc w:val="both"/>
      </w:pPr>
      <w:r w:rsidRPr="002256AE">
        <w:t xml:space="preserve">Poskytovateľ alebo ním určená osoba má právo zúčastniť sa na procese VO vo fáze otvárania ponúk a rovnako aj ako nehlasujúci člen komisie na vyhodnotenie ponúk.                 </w:t>
      </w:r>
      <w:r w:rsidRPr="002256AE">
        <w:br/>
      </w:r>
      <w:r w:rsidRPr="002256AE">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14:paraId="2B4DB09C" w14:textId="2CB80938" w:rsidR="00EE0DF4" w:rsidRPr="002256AE" w:rsidRDefault="00083609">
      <w:pPr>
        <w:numPr>
          <w:ilvl w:val="1"/>
          <w:numId w:val="32"/>
        </w:numPr>
        <w:tabs>
          <w:tab w:val="clear" w:pos="540"/>
        </w:tabs>
        <w:spacing w:before="120" w:after="120"/>
        <w:ind w:left="426" w:hanging="426"/>
        <w:jc w:val="both"/>
      </w:pPr>
      <w:r w:rsidRPr="002256AE">
        <w:t xml:space="preserve">Poskytovateľ v závislosti od typu vykonávanej </w:t>
      </w:r>
      <w:del w:id="542" w:author="Autor">
        <w:r>
          <w:delText>administratívnej</w:delText>
        </w:r>
      </w:del>
      <w:ins w:id="543" w:author="Autor">
        <w:r w:rsidR="00F61C24">
          <w:t>finančnej</w:t>
        </w:r>
      </w:ins>
      <w:r w:rsidR="00F61C24">
        <w:t xml:space="preserve"> </w:t>
      </w:r>
      <w:r w:rsidRPr="002256AE">
        <w:t>kontroly môže v rámci záverov:</w:t>
      </w:r>
    </w:p>
    <w:p w14:paraId="5E7D0AAA" w14:textId="77777777" w:rsidR="00EE0DF4" w:rsidRPr="002256AE" w:rsidRDefault="00083609">
      <w:pPr>
        <w:pStyle w:val="Odsekzoznamu1"/>
        <w:numPr>
          <w:ilvl w:val="0"/>
          <w:numId w:val="34"/>
        </w:numPr>
        <w:spacing w:before="120" w:after="120"/>
        <w:ind w:left="709" w:hanging="283"/>
        <w:contextualSpacing w:val="0"/>
        <w:jc w:val="both"/>
      </w:pPr>
      <w:r w:rsidRPr="002256AE">
        <w:t>udeliť Prijímateľovi súhlas s vyhlásením VO, s podpisom zmluvy s Dodávateľom, s podpisom dodatku k zmluve uzavretej s Dodávateľom,</w:t>
      </w:r>
    </w:p>
    <w:p w14:paraId="2B467CE4" w14:textId="77777777" w:rsidR="00EE0DF4" w:rsidRDefault="00083609">
      <w:pPr>
        <w:pStyle w:val="Odsekzoznamu1"/>
        <w:numPr>
          <w:ilvl w:val="0"/>
          <w:numId w:val="34"/>
        </w:numPr>
        <w:spacing w:before="120" w:after="120"/>
        <w:ind w:left="709" w:hanging="283"/>
        <w:contextualSpacing w:val="0"/>
        <w:jc w:val="both"/>
        <w:rPr>
          <w:del w:id="544" w:author="Autor"/>
        </w:rPr>
      </w:pPr>
      <w:del w:id="545" w:author="Autor">
        <w:r>
          <w:delText>odmietnuť výkon ex-ante kontroly pred vyhlásením VO,</w:delText>
        </w:r>
      </w:del>
    </w:p>
    <w:p w14:paraId="2254D933" w14:textId="77777777" w:rsidR="00EE0DF4" w:rsidRPr="002256AE" w:rsidRDefault="00083609">
      <w:pPr>
        <w:pStyle w:val="Odsekzoznamu1"/>
        <w:numPr>
          <w:ilvl w:val="0"/>
          <w:numId w:val="34"/>
        </w:numPr>
        <w:spacing w:before="120" w:after="120"/>
        <w:ind w:left="709" w:hanging="283"/>
        <w:contextualSpacing w:val="0"/>
        <w:jc w:val="both"/>
      </w:pPr>
      <w:r w:rsidRPr="002256AE">
        <w:t>pripustiť výdavky vzniknuté z obstarávania služieb, tovarov a stavebných prác                   do financovania v plnej výške,</w:t>
      </w:r>
    </w:p>
    <w:p w14:paraId="2C1D41FC" w14:textId="77777777" w:rsidR="00EE0DF4" w:rsidRPr="002256AE" w:rsidRDefault="00083609">
      <w:pPr>
        <w:pStyle w:val="Odsekzoznamu1"/>
        <w:numPr>
          <w:ilvl w:val="0"/>
          <w:numId w:val="34"/>
        </w:numPr>
        <w:spacing w:before="120" w:after="120"/>
        <w:ind w:left="709" w:hanging="283"/>
        <w:contextualSpacing w:val="0"/>
        <w:jc w:val="both"/>
      </w:pPr>
      <w:r w:rsidRPr="002256AE">
        <w:t>vyzvať Prijímateľa na odstránenie identifikovaných nedostatkov,</w:t>
      </w:r>
    </w:p>
    <w:p w14:paraId="79792CD2" w14:textId="77777777" w:rsidR="00EE0DF4" w:rsidRPr="002256AE" w:rsidRDefault="00083609">
      <w:pPr>
        <w:pStyle w:val="Odsekzoznamu1"/>
        <w:numPr>
          <w:ilvl w:val="0"/>
          <w:numId w:val="34"/>
        </w:numPr>
        <w:spacing w:before="120" w:after="120"/>
        <w:ind w:left="709" w:hanging="283"/>
        <w:contextualSpacing w:val="0"/>
        <w:jc w:val="both"/>
      </w:pPr>
      <w:r w:rsidRPr="002256AE">
        <w:t>nepripustiť výdavky vzniknuté z obstarávania služieb, tovarov a stavebných prác               do financovania v celej výške, resp. vyzvať Prijímateľa na opakovanie procesu obstarávania služieb, tovarov a stavebných prác,</w:t>
      </w:r>
    </w:p>
    <w:p w14:paraId="38B9710C" w14:textId="77777777" w:rsidR="00EE0DF4" w:rsidRPr="002256AE" w:rsidRDefault="00083609">
      <w:pPr>
        <w:pStyle w:val="Odsekzoznamu1"/>
        <w:numPr>
          <w:ilvl w:val="0"/>
          <w:numId w:val="34"/>
        </w:numPr>
        <w:spacing w:before="120" w:after="120"/>
        <w:ind w:left="709" w:hanging="283"/>
        <w:contextualSpacing w:val="0"/>
        <w:jc w:val="both"/>
      </w:pPr>
      <w:r w:rsidRPr="002256AE">
        <w:lastRenderedPageBreak/>
        <w:t>udeliť finančnú opravu na výdavky vzniknuté z obstarávania služieb, tovarov                     a stavebných prác pred pripustením časti výdavkov do financovania (ex-ante finančná oprava),</w:t>
      </w:r>
    </w:p>
    <w:p w14:paraId="3D329D78" w14:textId="369462E0" w:rsidR="00EE0DF4" w:rsidRPr="002256AE" w:rsidRDefault="00083609">
      <w:pPr>
        <w:pStyle w:val="Odsekzoznamu1"/>
        <w:numPr>
          <w:ilvl w:val="0"/>
          <w:numId w:val="34"/>
        </w:numPr>
        <w:spacing w:before="120" w:after="120"/>
        <w:ind w:left="709" w:hanging="283"/>
        <w:contextualSpacing w:val="0"/>
        <w:jc w:val="both"/>
      </w:pPr>
      <w:r w:rsidRPr="002256AE">
        <w:t xml:space="preserve">udeliť finančnú opravu na výdavky vzniknuté z obstarávania služieb, tovarov                      a stavebných prác  po tom, ako boli tieto výdavky uhradené zo strany Poskytovateľa Prijímateľovi (ex-post finančná oprava) postupom podľa § 41 </w:t>
      </w:r>
      <w:ins w:id="546" w:author="Autor">
        <w:r w:rsidR="00F61C24">
          <w:t xml:space="preserve">a §41a </w:t>
        </w:r>
      </w:ins>
      <w:r w:rsidRPr="002256AE">
        <w:t>zákona o príspevku z EŠIF v prípade VO;  Prijímateľ je povinný vrátiť NFP alebo jeho časť v súlade s článkom 16 VP,</w:t>
      </w:r>
    </w:p>
    <w:p w14:paraId="59CFE2B4" w14:textId="77777777"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03BD327D" w:rsidR="00EE0DF4" w:rsidRPr="002256AE" w:rsidRDefault="00083609">
      <w:pPr>
        <w:numPr>
          <w:ilvl w:val="1"/>
          <w:numId w:val="32"/>
        </w:numPr>
        <w:tabs>
          <w:tab w:val="clear" w:pos="540"/>
        </w:tabs>
        <w:spacing w:before="120" w:after="120"/>
        <w:ind w:left="426" w:hanging="426"/>
        <w:jc w:val="both"/>
      </w:pPr>
      <w:r w:rsidRPr="002256AE">
        <w:t>V prípade, ak Poskytovateľ neoboznámi Prijímateľa (nezašle návrh</w:t>
      </w:r>
      <w:r w:rsidR="00EB2071" w:rsidRPr="002256AE">
        <w:t xml:space="preserve"> čiastkovej správy</w:t>
      </w:r>
      <w:r w:rsidR="0070659B" w:rsidRPr="002256AE">
        <w:t xml:space="preserve"> z kontroly</w:t>
      </w:r>
      <w:r w:rsidR="00EB2071" w:rsidRPr="002256AE">
        <w:t>/návrh</w:t>
      </w:r>
      <w:r w:rsidRPr="002256AE">
        <w:t xml:space="preserve"> správy z kontroly, resp. </w:t>
      </w:r>
      <w:r w:rsidR="00EB2071" w:rsidRPr="002256AE">
        <w:t>čiastkovú správu z kontroly/</w:t>
      </w:r>
      <w:r w:rsidRPr="002256AE">
        <w:t xml:space="preserve">správu z kontroly) v lehote určenej na výkon </w:t>
      </w:r>
      <w:del w:id="547" w:author="Autor">
        <w:r>
          <w:delText>administratívnej</w:delText>
        </w:r>
      </w:del>
      <w:ins w:id="548" w:author="Autor">
        <w:r w:rsidR="00F61C24">
          <w:t>finančnej</w:t>
        </w:r>
      </w:ins>
      <w:r w:rsidR="00F61C24" w:rsidRPr="002256AE">
        <w:t xml:space="preserve"> </w:t>
      </w:r>
      <w:r w:rsidRPr="002256AE">
        <w:t xml:space="preserve">kontroly obstarávania služieb, tovarov, stavebných prác a súvisiacich postupov (a nedošlo k prerušeniu plynutia lehoty </w:t>
      </w:r>
      <w:del w:id="549" w:author="Autor">
        <w:r>
          <w:delText>ani k odmietnutiu vykonania ex-ante kontroly pred vyhlásením VO</w:delText>
        </w:r>
      </w:del>
      <w:ins w:id="550" w:author="Autor">
        <w:r w:rsidR="00F61C24">
          <w:t>alebo k predĺženiu lehoty</w:t>
        </w:r>
      </w:ins>
      <w:r w:rsidRPr="002256AE">
        <w:t xml:space="preserve">), Prijímateľ nie je oprávnený uzatvoriť zmluvu s úspešným uchádzačom ani vykonať iný úkon, ktorého podmienkou je vykonanie </w:t>
      </w:r>
      <w:del w:id="551" w:author="Autor">
        <w:r>
          <w:delText>administratívnej</w:delText>
        </w:r>
      </w:del>
      <w:ins w:id="552" w:author="Autor">
        <w:r w:rsidR="00F61C24">
          <w:t>a ukončenie finančnej</w:t>
        </w:r>
      </w:ins>
      <w:r w:rsidR="00F61C24" w:rsidRPr="002256AE">
        <w:t xml:space="preserve"> </w:t>
      </w:r>
      <w:r w:rsidRPr="002256AE">
        <w:t>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 a uvedené má rovnako vplyv aj na oprávnenosť Poskytovateľa určiť ex-ante finančnú opravu.</w:t>
      </w:r>
    </w:p>
    <w:p w14:paraId="7EC0B8CA" w14:textId="0D5DF761" w:rsidR="00EE0DF4" w:rsidRPr="002256AE" w:rsidRDefault="00083609">
      <w:pPr>
        <w:numPr>
          <w:ilvl w:val="1"/>
          <w:numId w:val="32"/>
        </w:numPr>
        <w:tabs>
          <w:tab w:val="clear" w:pos="540"/>
        </w:tabs>
        <w:spacing w:before="120" w:after="120"/>
        <w:ind w:left="426" w:hanging="426"/>
        <w:jc w:val="both"/>
      </w:pPr>
      <w:r w:rsidRPr="002256AE">
        <w:t xml:space="preserve">Prijímateľ si je vedomý, že porušenie pravidiel a povinností týkajúcich sa procesu </w:t>
      </w:r>
      <w:ins w:id="553" w:author="Autor">
        <w:r w:rsidR="00F61C24">
          <w:t xml:space="preserve">prvej </w:t>
        </w:r>
      </w:ins>
      <w:r w:rsidRPr="002256AE">
        <w:t>ex-ante kontroly pred vyhlásením VO uvedené v kapitole 3.3.7</w:t>
      </w:r>
      <w:del w:id="554" w:author="Autor">
        <w:r>
          <w:delText xml:space="preserve"> Kontrola verejného obstarávania Systému</w:delText>
        </w:r>
      </w:del>
      <w:ins w:id="555" w:author="Autor">
        <w:r w:rsidR="00F61C24">
          <w:t>.2.1</w:t>
        </w:r>
        <w:r w:rsidR="00D54E2A">
          <w:t>Systému</w:t>
        </w:r>
      </w:ins>
      <w:r w:rsidR="00D54E2A">
        <w:t xml:space="preserve"> riadenia EŠIF</w:t>
      </w:r>
      <w:ins w:id="556" w:author="Autor">
        <w:r w:rsidR="00D54E2A">
          <w:t xml:space="preserve"> </w:t>
        </w:r>
        <w:r w:rsidR="00F61C24">
          <w:t>Prvá ex ante kontrola po podpise zmluvy o NFP</w:t>
        </w:r>
      </w:ins>
      <w:r w:rsidRPr="002256AE">
        <w:t>, ovplyvňuje možnosť určenia ex-ante finančnej opravy.</w:t>
      </w:r>
      <w:r w:rsidR="00D54E2A">
        <w:t xml:space="preserve"> </w:t>
      </w:r>
      <w:r w:rsidRPr="002256AE">
        <w:t>Zároveň</w:t>
      </w:r>
      <w:del w:id="557" w:author="Autor">
        <w:r>
          <w:delText xml:space="preserve"> </w:delText>
        </w:r>
      </w:del>
      <w:r w:rsidRPr="002256AE">
        <w:br/>
      </w:r>
      <w:r w:rsidRPr="002256AE">
        <w:br/>
        <w:t>Prijímateľ berie na vedomie, že potvrdenie ex-ante finančnej opravy zo strany Poskytovateľa je viazané na splnenie všetkých požiadaviek, ktoré sú Poskytovateľom určené.</w:t>
      </w:r>
    </w:p>
    <w:p w14:paraId="427E2753" w14:textId="77777777" w:rsidR="00EE0DF4" w:rsidRPr="002256AE" w:rsidRDefault="00083609">
      <w:pPr>
        <w:numPr>
          <w:ilvl w:val="1"/>
          <w:numId w:val="32"/>
        </w:numPr>
        <w:tabs>
          <w:tab w:val="clear" w:pos="540"/>
        </w:tabs>
        <w:spacing w:before="120" w:after="120"/>
        <w:ind w:left="426" w:hanging="426"/>
        <w:jc w:val="both"/>
      </w:pPr>
      <w:r w:rsidRPr="002256AE">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14:paraId="7CB7846C" w14:textId="68E7FADC" w:rsidR="00EE0DF4" w:rsidRPr="006B3191" w:rsidRDefault="00083609">
      <w:pPr>
        <w:numPr>
          <w:ilvl w:val="1"/>
          <w:numId w:val="32"/>
        </w:numPr>
        <w:tabs>
          <w:tab w:val="clear" w:pos="540"/>
        </w:tabs>
        <w:spacing w:before="120" w:after="120"/>
        <w:ind w:left="426" w:hanging="426"/>
        <w:jc w:val="both"/>
      </w:pPr>
      <w:r w:rsidRPr="002256AE">
        <w:t xml:space="preserve">Prijímateľ akceptuje skutočnosť, že výdavky vzniknuté na základe VO nemôžu byť Poskytovateľom vyplatené skôr ako bude ukončená </w:t>
      </w:r>
      <w:del w:id="558" w:author="Autor">
        <w:r>
          <w:delText>administratívna</w:delText>
        </w:r>
      </w:del>
      <w:ins w:id="559" w:author="Autor">
        <w:r w:rsidR="00F61C24">
          <w:t>finančná</w:t>
        </w:r>
      </w:ins>
      <w:r w:rsidR="00F61C24" w:rsidRPr="002256AE">
        <w:t xml:space="preserve"> </w:t>
      </w:r>
      <w:r w:rsidRPr="002256AE">
        <w:t>kontrola</w:t>
      </w:r>
      <w:ins w:id="560" w:author="Autor">
        <w:r w:rsidR="00F61C24">
          <w:t xml:space="preserve"> zo </w:t>
        </w:r>
        <w:r w:rsidR="00F61C24" w:rsidRPr="006B3191">
          <w:t>strany RO</w:t>
        </w:r>
      </w:ins>
      <w:r w:rsidRPr="006B3191">
        <w:t>, resp. skôr ako bude potvrdená ex-ante finančná oprava.</w:t>
      </w:r>
    </w:p>
    <w:p w14:paraId="38707C08" w14:textId="77777777" w:rsidR="00F61C24" w:rsidRPr="000748DF" w:rsidRDefault="00F61C24" w:rsidP="00F61C24">
      <w:pPr>
        <w:numPr>
          <w:ilvl w:val="1"/>
          <w:numId w:val="32"/>
        </w:numPr>
        <w:spacing w:before="120" w:line="264" w:lineRule="auto"/>
        <w:jc w:val="both"/>
        <w:rPr>
          <w:ins w:id="561" w:author="Autor"/>
        </w:rPr>
      </w:pPr>
      <w:ins w:id="562" w:author="Autor">
        <w:r w:rsidRPr="000748DF">
          <w:t xml:space="preserve">Ak Prijímateľ realizuje verejné obstarávanie postupom zadávania zákazky s využitím elektronického trhoviska podľa § </w:t>
        </w:r>
        <w:smartTag w:uri="urn:schemas-microsoft-com:office:smarttags" w:element="metricconverter">
          <w:smartTagPr>
            <w:attr w:name="ProductID" w:val="109 a"/>
          </w:smartTagPr>
          <w:r w:rsidRPr="000748DF">
            <w:t>109 a</w:t>
          </w:r>
        </w:smartTag>
        <w:r w:rsidRPr="000748DF">
          <w:t xml:space="preserve"> § 110 zákona o VO, tak Zmluva medzi Prijímateľom a Dodávateľom nadobúda účinnosť v súlade s článkom IV., 2. časti </w:t>
        </w:r>
        <w:r w:rsidRPr="000748DF">
          <w:lastRenderedPageBreak/>
          <w:t xml:space="preserve">Obchodných podmienok elektronického trhoviska. Prijímateľ berie na vedomie, že postup zadávania zákazky s využitím elektronického trhoviska bude predmetom finančnej kontroly zo strany Poskytovateľa. </w:t>
        </w:r>
      </w:ins>
    </w:p>
    <w:p w14:paraId="27602B4E" w14:textId="268FB3B9" w:rsidR="00EE0DF4" w:rsidRPr="002256AE" w:rsidRDefault="00083609" w:rsidP="00F61C24">
      <w:pPr>
        <w:numPr>
          <w:ilvl w:val="1"/>
          <w:numId w:val="32"/>
        </w:numPr>
        <w:tabs>
          <w:tab w:val="clear" w:pos="540"/>
        </w:tabs>
        <w:spacing w:before="120" w:after="120"/>
        <w:ind w:left="426" w:hanging="426"/>
        <w:jc w:val="both"/>
      </w:pPr>
      <w:r w:rsidRPr="002256AE">
        <w:t xml:space="preserve">Prijímateľ berie na vedomie, že lehota určená, resp. dojednaná pre </w:t>
      </w:r>
      <w:del w:id="563" w:author="Autor">
        <w:r>
          <w:delText>administratívnu</w:delText>
        </w:r>
      </w:del>
      <w:ins w:id="564" w:author="Autor">
        <w:r w:rsidR="00F61C24">
          <w:t>finančnú</w:t>
        </w:r>
      </w:ins>
      <w:r w:rsidR="00F61C24">
        <w:t xml:space="preserve"> </w:t>
      </w:r>
      <w:r w:rsidRPr="002256AE">
        <w:t>kontrolu Žiadosti o platbu nezačne plynúť skôr</w:t>
      </w:r>
      <w:ins w:id="565" w:author="Autor">
        <w:r w:rsidR="00F61C24">
          <w:t>,</w:t>
        </w:r>
      </w:ins>
      <w:r w:rsidRPr="002256AE">
        <w:t xml:space="preserve"> ako bude Prijímateľ oboznámený o pozitívnom výsledku administratívnej kontroly VO, resp. po potvrdení určenia ex-ante finančnej opravy. Ustanovenie predchádzajúcej vety neplatí v prípade, ak Žiadosť o platbu neobsahuje deklarované výdavky vzniknuté na základe obstarávania služieb, tovarov a stavebných prác. </w:t>
      </w:r>
    </w:p>
    <w:p w14:paraId="2F6A23C8" w14:textId="02D80C88" w:rsidR="00EE0DF4" w:rsidRPr="002256AE" w:rsidRDefault="00083609">
      <w:pPr>
        <w:numPr>
          <w:ilvl w:val="1"/>
          <w:numId w:val="32"/>
        </w:numPr>
        <w:tabs>
          <w:tab w:val="clear" w:pos="540"/>
        </w:tabs>
        <w:spacing w:before="120" w:after="120"/>
        <w:ind w:left="426" w:hanging="426"/>
        <w:jc w:val="both"/>
      </w:pPr>
      <w:r w:rsidRPr="002256AE">
        <w:t>Prijímateľ si je vedomý svojich povinností zabezpečiť, aby pri výbere Dodávateľa bol dodržaný zákaz konfliktu záujmov. V prípade identifikácie konfliktu záujmov je Poskytovateľ oprávnený postupovať podľa  § 46 ods. 12 zákona o</w:t>
      </w:r>
      <w:r w:rsidR="00B16E6B" w:rsidRPr="002256AE">
        <w:t> </w:t>
      </w:r>
      <w:r w:rsidRPr="002256AE">
        <w:t>príspevku</w:t>
      </w:r>
      <w:ins w:id="566" w:author="Autor">
        <w:r w:rsidR="00B16E6B" w:rsidRPr="002256AE">
          <w:t xml:space="preserve"> z</w:t>
        </w:r>
      </w:ins>
      <w:r w:rsidRPr="002256AE">
        <w:t xml:space="preserve"> EŠIF alebo podľa iných všeobecne záväzných právnych predpisov alebo postupov upravených v Právnych dokumentoch, najmä v Metodickom pokyne CKO č. 5 k určovaniu finančných opráv</w:t>
      </w:r>
      <w:ins w:id="567" w:author="Autor">
        <w:r w:rsidR="00F61C24">
          <w:t xml:space="preserve"> v príslušnej verzii</w:t>
        </w:r>
      </w:ins>
      <w:r w:rsidRPr="002256AE">
        <w:t>, ktoré má riadiaci orgán uplatňovať pri nedodržaní pravidiel a postupov verejného obstarávania</w:t>
      </w:r>
      <w:ins w:id="568" w:author="Autor">
        <w:r w:rsidR="00F61C24">
          <w:t xml:space="preserve"> a </w:t>
        </w:r>
        <w:r w:rsidR="00F61C24" w:rsidRPr="008E0529">
          <w:t>v Metodickom pokyne CKO č. 13 k posudzovaniu konfliktu záujmov v procese verejného obstarávania</w:t>
        </w:r>
      </w:ins>
      <w:r w:rsidRPr="002256AE">
        <w:t xml:space="preserve">. </w:t>
      </w:r>
    </w:p>
    <w:p w14:paraId="15EB7E55" w14:textId="77777777" w:rsidR="00EE0DF4" w:rsidRPr="002256AE" w:rsidRDefault="00083609">
      <w:pPr>
        <w:numPr>
          <w:ilvl w:val="1"/>
          <w:numId w:val="32"/>
        </w:numPr>
        <w:tabs>
          <w:tab w:val="clear" w:pos="540"/>
        </w:tabs>
        <w:spacing w:before="120" w:after="120"/>
        <w:ind w:left="426" w:hanging="426"/>
        <w:jc w:val="both"/>
      </w:pPr>
      <w:r w:rsidRPr="002256AE">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2256AE" w:rsidRDefault="00083609">
      <w:pPr>
        <w:numPr>
          <w:ilvl w:val="1"/>
          <w:numId w:val="32"/>
        </w:numPr>
        <w:tabs>
          <w:tab w:val="clear" w:pos="540"/>
        </w:tabs>
        <w:spacing w:before="120" w:after="120"/>
        <w:ind w:left="426" w:hanging="426"/>
        <w:jc w:val="both"/>
      </w:pPr>
      <w:r w:rsidRPr="002256AE">
        <w:t>V prípade, ak Poskytovateľ identifikuje:</w:t>
      </w:r>
    </w:p>
    <w:p w14:paraId="520BA2E1" w14:textId="77777777" w:rsidR="00EE0DF4" w:rsidRPr="002256AE" w:rsidRDefault="00083609">
      <w:pPr>
        <w:pStyle w:val="Odsekzoznamu1"/>
        <w:numPr>
          <w:ilvl w:val="0"/>
          <w:numId w:val="39"/>
        </w:numPr>
        <w:spacing w:before="120" w:after="120"/>
        <w:ind w:left="709" w:hanging="283"/>
        <w:contextualSpacing w:val="0"/>
        <w:jc w:val="both"/>
      </w:pPr>
      <w:r w:rsidRPr="002256AE">
        <w:t>nedodržanie princípov a postupov VO a/alebo</w:t>
      </w:r>
    </w:p>
    <w:p w14:paraId="237474DF"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predpisov SR a z právnych aktov EÚ a/alebo</w:t>
      </w:r>
    </w:p>
    <w:p w14:paraId="45B44E67"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77C64362" w:rsidR="00EE0DF4" w:rsidRPr="002256AE" w:rsidRDefault="00083609">
      <w:pPr>
        <w:pStyle w:val="Odsekzoznamu1"/>
        <w:spacing w:before="120" w:after="120"/>
        <w:ind w:left="426"/>
        <w:contextualSpacing w:val="0"/>
        <w:jc w:val="both"/>
      </w:pPr>
      <w:r w:rsidRPr="002256AE">
        <w:t xml:space="preserve">to všetko pred podpisom zmluvy na dodávku tovarov, služieb alebo stavebných prác                s úspešným uchádzačom a ak nedôjde k odstráneniu protiprávneho stavu, </w:t>
      </w:r>
      <w:del w:id="569" w:author="Autor">
        <w:r>
          <w:delText>nie je možné pripustiť</w:delText>
        </w:r>
      </w:del>
      <w:ins w:id="570" w:author="Autor">
        <w:r w:rsidR="00F61C24" w:rsidRPr="00F61C24">
          <w:t>Poskytovateľ nepripustí</w:t>
        </w:r>
      </w:ins>
      <w:r w:rsidR="00F61C24" w:rsidRPr="00F61C24">
        <w:t xml:space="preserve"> výdavky, ktoré vzniknú z takéhoto VO do financovania</w:t>
      </w:r>
      <w:del w:id="571" w:author="Autor">
        <w:r>
          <w:delText>, o čom Poskytovateľ oboznámi Prijímateľa spolu so skutočnosťou</w:delText>
        </w:r>
      </w:del>
      <w:ins w:id="572" w:author="Autor">
        <w:r w:rsidR="00F61C24" w:rsidRPr="00F61C24">
          <w:t xml:space="preserve"> v plnom rozsahu alebo uplatní zodpovedajúcu výšku ex-ante finančnej opravy, ak zároveň vyhodnotí</w:t>
        </w:r>
      </w:ins>
      <w:r w:rsidR="00F61C24" w:rsidRPr="00F61C24">
        <w:t xml:space="preserve">, že </w:t>
      </w:r>
      <w:del w:id="573" w:author="Autor">
        <w:r>
          <w:delText>nesúhlasí s uzatvorením zmluvy                    s úspešným uchádzačom, ak nie je v Metodickom pokyne CKO č. 5  k určovaniu finančných opráv, ktoré má riadiaci orgán uplatňovať pri nedodržaní pravidiel a postupov verejného obstarávania uvedené inak.</w:delText>
        </w:r>
      </w:del>
      <w:ins w:id="574" w:author="Autor">
        <w:r w:rsidR="00F61C24" w:rsidRPr="00F61C24">
          <w:t xml:space="preserve">opakovaním procesu VO by vznikli vysoké dodatočné náklady. </w:t>
        </w:r>
      </w:ins>
      <w:r w:rsidRPr="002256AE">
        <w:t xml:space="preserve"> V prípade návrhu na uzatvorenie dodatku </w:t>
      </w:r>
      <w:del w:id="575" w:author="Autor">
        <w:r>
          <w:delText xml:space="preserve">                      </w:delText>
        </w:r>
      </w:del>
      <w:r w:rsidRPr="002256AE">
        <w:t xml:space="preserve">k existujúcej zmluve na dodávku tovarov, služieb alebo stavebných prác medzi Prijímateľom a Dodávateľom Projektu sa ustanovenie týkajúce sa oboznámenia Prijímateľa uvedené v prvej vete tohto odseku použijú obdobne, ak došlo </w:t>
      </w:r>
      <w:del w:id="576" w:author="Autor">
        <w:r>
          <w:delText xml:space="preserve">                                </w:delText>
        </w:r>
      </w:del>
      <w:r w:rsidRPr="002256AE">
        <w:t>k identifikovaniu obdobných nedostatkov.</w:t>
      </w:r>
    </w:p>
    <w:p w14:paraId="2F71CEA3" w14:textId="77777777" w:rsidR="00EE0DF4" w:rsidRPr="002256AE" w:rsidRDefault="00083609">
      <w:pPr>
        <w:numPr>
          <w:ilvl w:val="1"/>
          <w:numId w:val="32"/>
        </w:numPr>
        <w:tabs>
          <w:tab w:val="clear" w:pos="540"/>
        </w:tabs>
        <w:spacing w:before="120" w:after="120"/>
        <w:ind w:left="426" w:hanging="426"/>
        <w:jc w:val="both"/>
      </w:pPr>
      <w:r w:rsidRPr="002256AE">
        <w:t xml:space="preserve">V prípade, ak Poskytovateľ identifikuje: </w:t>
      </w:r>
    </w:p>
    <w:p w14:paraId="3C110048" w14:textId="77777777" w:rsidR="00EE0DF4" w:rsidRPr="002256AE" w:rsidRDefault="00083609">
      <w:pPr>
        <w:numPr>
          <w:ilvl w:val="0"/>
          <w:numId w:val="40"/>
        </w:numPr>
        <w:spacing w:before="120" w:after="120"/>
        <w:ind w:left="709" w:hanging="283"/>
        <w:jc w:val="both"/>
      </w:pPr>
      <w:r w:rsidRPr="002256AE">
        <w:t xml:space="preserve">nedodržanie princípov a postupov VO a/alebo </w:t>
      </w:r>
    </w:p>
    <w:p w14:paraId="7344A56B" w14:textId="77777777" w:rsidR="00EE0DF4" w:rsidRPr="002256AE" w:rsidRDefault="00083609">
      <w:pPr>
        <w:numPr>
          <w:ilvl w:val="0"/>
          <w:numId w:val="40"/>
        </w:numPr>
        <w:spacing w:before="120" w:after="120"/>
        <w:ind w:left="709" w:hanging="283"/>
        <w:jc w:val="both"/>
      </w:pPr>
      <w:r w:rsidRPr="002256AE">
        <w:t>porušenie zásad, princípov alebo povinností vyplývajúcich z právnych predpisov SR            a z právnych aktov EÚ a/alebo</w:t>
      </w:r>
    </w:p>
    <w:p w14:paraId="2B8ADCDA" w14:textId="77777777" w:rsidR="00EE0DF4" w:rsidRPr="002256AE" w:rsidRDefault="00083609">
      <w:pPr>
        <w:numPr>
          <w:ilvl w:val="0"/>
          <w:numId w:val="40"/>
        </w:numPr>
        <w:spacing w:before="120" w:after="120"/>
        <w:ind w:left="709" w:hanging="283"/>
        <w:jc w:val="both"/>
      </w:pPr>
      <w:r w:rsidRPr="002256AE">
        <w:lastRenderedPageBreak/>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5E28B49C" w:rsidR="00EE0DF4" w:rsidRDefault="00083609">
      <w:pPr>
        <w:pStyle w:val="Odsekzoznamu1"/>
        <w:spacing w:before="120" w:after="120"/>
        <w:ind w:left="426"/>
        <w:contextualSpacing w:val="0"/>
        <w:jc w:val="both"/>
      </w:pPr>
      <w:r w:rsidRPr="002256AE">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w:t>
      </w:r>
      <w:del w:id="577" w:author="Autor">
        <w:r>
          <w:delText>administratívnej</w:delText>
        </w:r>
      </w:del>
      <w:ins w:id="578" w:author="Autor">
        <w:r w:rsidR="00F61C24">
          <w:t>finančnej</w:t>
        </w:r>
      </w:ins>
      <w:r w:rsidR="00F61C24" w:rsidRPr="002256AE">
        <w:t xml:space="preserve"> </w:t>
      </w:r>
      <w:r w:rsidRPr="002256AE">
        <w:t>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w:t>
      </w:r>
      <w:ins w:id="579" w:author="Autor">
        <w:r w:rsidR="00F61C24">
          <w:t xml:space="preserve"> v príslušnej verzii</w:t>
        </w:r>
      </w:ins>
      <w:r w:rsidRPr="002256AE">
        <w:t xml:space="preserve">, ktoré má riadiaci orgán uplatňovať pri nedodržaní pravidiel a postupov verejného obstarávania a v súlade s Prílohou č. 4 VP. Konečné potvrdenie ex-ante finančnej opravy vydá Poskytovateľ Prijímateľovi len po splnení podmienok určených Poskytovateľom. Výdavky vzniknuté z takéhoto VO budú môcť byť pripustené k financovaniu </w:t>
      </w:r>
      <w:del w:id="580" w:author="Autor">
        <w:r>
          <w:delText xml:space="preserve">                        </w:delText>
        </w:r>
      </w:del>
      <w:r w:rsidRPr="002256AE">
        <w:t xml:space="preserve">za podmienky zníženia oprávnených výdavkov vo výške určenej ex-ante finančnej </w:t>
      </w:r>
      <w:del w:id="581" w:author="Autor">
        <w:r>
          <w:delText>korekcie</w:delText>
        </w:r>
      </w:del>
      <w:ins w:id="582" w:author="Autor">
        <w:r w:rsidR="00F61C24">
          <w:t>opravy</w:t>
        </w:r>
      </w:ins>
      <w:r w:rsidRPr="002256AE">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w:t>
      </w:r>
      <w:del w:id="583" w:author="Autor">
        <w:r>
          <w:delText xml:space="preserve">                     </w:delText>
        </w:r>
      </w:del>
      <w:r w:rsidRPr="002256AE">
        <w:t xml:space="preserve">k identifikovaniu obdobných nedostatkov. </w:t>
      </w:r>
    </w:p>
    <w:p w14:paraId="66F83C36" w14:textId="77777777" w:rsidR="00F61C24" w:rsidRDefault="00F61C24" w:rsidP="00F61C24">
      <w:pPr>
        <w:numPr>
          <w:ilvl w:val="1"/>
          <w:numId w:val="32"/>
        </w:numPr>
        <w:spacing w:before="120" w:line="264" w:lineRule="auto"/>
        <w:jc w:val="both"/>
        <w:rPr>
          <w:ins w:id="584" w:author="Autor"/>
        </w:rPr>
      </w:pPr>
      <w:ins w:id="585" w:author="Autor">
        <w:r w:rsidRPr="00324EB2">
          <w:t xml:space="preserve">V prípade uplatnenia ex ante finančných opráv za porušenie pravidiel a postupov VO je </w:t>
        </w:r>
        <w:r w:rsidRPr="008E0529">
          <w:t>prijímateľ povinný deklarovať 100 % hodnoty výdavku, ktorá bude až na úrovni riadiaceho orgánu/sprostredkovateľského orgánu znížená o zodpovedajúcu výšku finančnej opravy</w:t>
        </w:r>
        <w:r>
          <w:t>.</w:t>
        </w:r>
      </w:ins>
    </w:p>
    <w:p w14:paraId="147D7B4F" w14:textId="65A19394" w:rsidR="00EE0DF4" w:rsidRPr="002256AE" w:rsidRDefault="00083609">
      <w:pPr>
        <w:numPr>
          <w:ilvl w:val="1"/>
          <w:numId w:val="32"/>
        </w:numPr>
        <w:tabs>
          <w:tab w:val="clear" w:pos="540"/>
        </w:tabs>
        <w:spacing w:before="120" w:after="120"/>
        <w:ind w:left="426" w:hanging="426"/>
        <w:jc w:val="both"/>
      </w:pPr>
      <w:r w:rsidRPr="002256AE">
        <w:t xml:space="preserve">Zoznam porušení pravidiel a postupov obstarávania, spolu s určením percentuálnej výšky finančnej opravy prislúchajúcej konkrétnemu porušeniu, podľa ktorého postupuje Poskytovateľ pri určení finančnej opravy a ex-ante </w:t>
      </w:r>
      <w:ins w:id="586" w:author="Autor">
        <w:r w:rsidR="00F61C24">
          <w:t xml:space="preserve">finančnej </w:t>
        </w:r>
      </w:ins>
      <w:r w:rsidRPr="002256AE">
        <w:t>opravy, tvorí Prílohu č. 4 (Finančné opravy za porušenie pravidiel a postupov obstarávania).</w:t>
      </w:r>
    </w:p>
    <w:p w14:paraId="2CF030C9" w14:textId="77777777" w:rsidR="00EE0DF4" w:rsidRPr="002256AE" w:rsidRDefault="00083609">
      <w:pPr>
        <w:numPr>
          <w:ilvl w:val="1"/>
          <w:numId w:val="32"/>
        </w:numPr>
        <w:tabs>
          <w:tab w:val="clear" w:pos="540"/>
        </w:tabs>
        <w:spacing w:before="120" w:after="120"/>
        <w:ind w:left="426" w:hanging="426"/>
        <w:jc w:val="both"/>
      </w:pPr>
      <w:r w:rsidRPr="002256AE">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14:paraId="158C5382" w14:textId="11FCA053" w:rsidR="00EE0DF4" w:rsidRDefault="00083609">
      <w:pPr>
        <w:numPr>
          <w:ilvl w:val="1"/>
          <w:numId w:val="32"/>
        </w:numPr>
        <w:tabs>
          <w:tab w:val="clear" w:pos="540"/>
        </w:tabs>
        <w:spacing w:before="120" w:after="120"/>
        <w:ind w:left="426" w:hanging="426"/>
        <w:jc w:val="both"/>
      </w:pPr>
      <w:r w:rsidRPr="002256AE">
        <w:t xml:space="preserve">Ak v súlade s </w:t>
      </w:r>
      <w:commentRangeStart w:id="587"/>
      <w:r w:rsidRPr="002256AE">
        <w:t>§ 26 ods. 4 zákona o príspevku z EŠIF/ v súlade s  § 27 ods. 2 zákona o</w:t>
      </w:r>
      <w:r w:rsidR="00B16E6B" w:rsidRPr="002256AE">
        <w:t> </w:t>
      </w:r>
      <w:r w:rsidRPr="002256AE">
        <w:t>príspevku</w:t>
      </w:r>
      <w:ins w:id="588" w:author="Autor">
        <w:r w:rsidR="00B16E6B" w:rsidRPr="002256AE">
          <w:t xml:space="preserve"> z</w:t>
        </w:r>
      </w:ins>
      <w:r w:rsidRPr="002256AE">
        <w:t xml:space="preserve"> EŠIF/v súlade s § 28 ods. 3 zákona o príspevku z EŠIF</w:t>
      </w:r>
      <w:commentRangeEnd w:id="587"/>
      <w:r w:rsidRPr="002256AE">
        <w:commentReference w:id="587"/>
      </w:r>
      <w:r w:rsidRPr="002256AE">
        <w:t xml:space="preserve"> </w:t>
      </w:r>
      <w:commentRangeStart w:id="589"/>
      <w:r w:rsidRPr="002256AE">
        <w:t xml:space="preserve">v spojení s § </w:t>
      </w:r>
      <w:r w:rsidR="00B92BB9" w:rsidRPr="002256AE">
        <w:t>8</w:t>
      </w:r>
      <w:r w:rsidRPr="002256AE">
        <w:t xml:space="preserve"> zákona o finančnej kontrole</w:t>
      </w:r>
      <w:commentRangeEnd w:id="589"/>
      <w:r w:rsidRPr="002256AE">
        <w:commentReference w:id="589"/>
      </w:r>
      <w:r w:rsidRPr="002256AE">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4B699955" w14:textId="2D2C2DF8" w:rsidR="00FB3443" w:rsidRPr="002256AE" w:rsidRDefault="00FB3443">
      <w:pPr>
        <w:numPr>
          <w:ilvl w:val="1"/>
          <w:numId w:val="32"/>
        </w:numPr>
        <w:tabs>
          <w:tab w:val="clear" w:pos="540"/>
        </w:tabs>
        <w:spacing w:before="120" w:after="120"/>
        <w:ind w:left="426" w:hanging="426"/>
        <w:jc w:val="both"/>
        <w:rPr>
          <w:ins w:id="590" w:author="Autor"/>
        </w:rPr>
      </w:pPr>
      <w:commentRangeStart w:id="591"/>
      <w:ins w:id="592" w:author="Autor">
        <w:r>
          <w:t xml:space="preserve">Na obstarávania uskutočnené pre </w:t>
        </w:r>
        <w:r w:rsidRPr="0004112C">
          <w:t xml:space="preserve">výdavky vykazované zjednodušeným spôsobom vykazovania </w:t>
        </w:r>
        <w:r>
          <w:t>sa ustanovenia tohto článku nevzťahujú.</w:t>
        </w:r>
        <w:commentRangeEnd w:id="591"/>
        <w:r>
          <w:rPr>
            <w:rStyle w:val="Odkaznakomentr"/>
            <w:rFonts w:eastAsia="Times New Roman"/>
            <w:lang w:val="x-none" w:eastAsia="x-none"/>
          </w:rPr>
          <w:commentReference w:id="591"/>
        </w:r>
      </w:ins>
    </w:p>
    <w:p w14:paraId="436C5674"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lastRenderedPageBreak/>
        <w:t xml:space="preserve">ČLÁNOK 9 </w:t>
      </w:r>
      <w:r w:rsidRPr="002256AE">
        <w:rPr>
          <w:rFonts w:ascii="Times New Roman" w:hAnsi="Times New Roman" w:cs="Times New Roman"/>
          <w:sz w:val="24"/>
          <w:szCs w:val="24"/>
        </w:rPr>
        <w:tab/>
        <w:t xml:space="preserve">POVINNOSTI SPOJENÉ S MONITOROVANÍM PROJEKTU A POSKYTOVANÍM INFORMÁCIÍ </w:t>
      </w:r>
    </w:p>
    <w:p w14:paraId="2E3D6AC5" w14:textId="77777777" w:rsidR="00EE0DF4" w:rsidRPr="002256AE" w:rsidRDefault="00083609">
      <w:pPr>
        <w:numPr>
          <w:ilvl w:val="1"/>
          <w:numId w:val="30"/>
        </w:numPr>
        <w:tabs>
          <w:tab w:val="clear" w:pos="540"/>
        </w:tabs>
        <w:spacing w:before="120" w:after="120"/>
        <w:ind w:left="426" w:hanging="426"/>
        <w:jc w:val="both"/>
      </w:pPr>
      <w:r w:rsidRPr="002256AE">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Pr="002256AE" w:rsidRDefault="00083609">
      <w:pPr>
        <w:numPr>
          <w:ilvl w:val="0"/>
          <w:numId w:val="31"/>
        </w:numPr>
        <w:tabs>
          <w:tab w:val="clear" w:pos="900"/>
        </w:tabs>
        <w:spacing w:before="120" w:after="120"/>
        <w:ind w:left="709" w:hanging="283"/>
        <w:jc w:val="both"/>
      </w:pPr>
      <w:r w:rsidRPr="002256AE">
        <w:t>doplňujúce monitorovacie údaje k Žiadosti o platbu,</w:t>
      </w:r>
    </w:p>
    <w:p w14:paraId="5AA5B6B6" w14:textId="77777777" w:rsidR="00EE0DF4" w:rsidRDefault="00083609">
      <w:pPr>
        <w:numPr>
          <w:ilvl w:val="0"/>
          <w:numId w:val="31"/>
        </w:numPr>
        <w:tabs>
          <w:tab w:val="clear" w:pos="900"/>
        </w:tabs>
        <w:spacing w:before="120" w:after="120"/>
        <w:ind w:left="709" w:hanging="283"/>
        <w:jc w:val="both"/>
        <w:rPr>
          <w:del w:id="593" w:author="Autor"/>
        </w:rPr>
      </w:pPr>
      <w:del w:id="594" w:author="Autor">
        <w:r>
          <w:delText>doplňujúce monitorovacie údaje,</w:delText>
        </w:r>
      </w:del>
    </w:p>
    <w:p w14:paraId="7E96AA24" w14:textId="239F37F1" w:rsidR="00EE0DF4" w:rsidRPr="002256AE" w:rsidRDefault="00860EEE">
      <w:pPr>
        <w:numPr>
          <w:ilvl w:val="0"/>
          <w:numId w:val="31"/>
        </w:numPr>
        <w:tabs>
          <w:tab w:val="clear" w:pos="900"/>
        </w:tabs>
        <w:spacing w:before="120" w:after="120"/>
        <w:ind w:left="709" w:hanging="283"/>
        <w:jc w:val="both"/>
        <w:rPr>
          <w:ins w:id="595" w:author="Autor"/>
        </w:rPr>
      </w:pPr>
      <w:ins w:id="596" w:author="Autor">
        <w:r>
          <w:t>Mimoriadnu monitorovaciu správu projektu</w:t>
        </w:r>
        <w:r w:rsidR="00083609" w:rsidRPr="002256AE">
          <w:t>,</w:t>
        </w:r>
      </w:ins>
    </w:p>
    <w:p w14:paraId="750A1C57" w14:textId="77777777" w:rsidR="00EE0DF4" w:rsidRPr="002256AE" w:rsidRDefault="00083609">
      <w:pPr>
        <w:numPr>
          <w:ilvl w:val="0"/>
          <w:numId w:val="31"/>
        </w:numPr>
        <w:tabs>
          <w:tab w:val="clear" w:pos="900"/>
          <w:tab w:val="num" w:pos="360"/>
        </w:tabs>
        <w:spacing w:before="120" w:after="120"/>
        <w:ind w:left="709" w:hanging="283"/>
        <w:jc w:val="both"/>
      </w:pPr>
      <w:r w:rsidRPr="002256AE">
        <w:t>monitorovaciu správu Projektu počas Realizácie aktivít Projektu (s príznakom ,,výročná“) a  monitorovaciu správu Projektu pri Ukončení realizácie aktivít Projektu (s príznakom ,,záverečná“),</w:t>
      </w:r>
    </w:p>
    <w:p w14:paraId="1FEE19C9" w14:textId="77777777" w:rsidR="00EE0DF4" w:rsidRPr="002256AE" w:rsidRDefault="00083609">
      <w:pPr>
        <w:numPr>
          <w:ilvl w:val="0"/>
          <w:numId w:val="31"/>
        </w:numPr>
        <w:tabs>
          <w:tab w:val="clear" w:pos="900"/>
        </w:tabs>
        <w:spacing w:before="120" w:after="120"/>
        <w:ind w:left="709" w:hanging="283"/>
        <w:jc w:val="both"/>
      </w:pPr>
      <w:r w:rsidRPr="002256AE">
        <w:t>n</w:t>
      </w:r>
      <w:commentRangeStart w:id="597"/>
      <w:r w:rsidRPr="002256AE">
        <w:t>áslednú monitorovaciu správu Projektu po Finančnom ukončení Projektu po dobu udržateľnosti Projektu, prípadne ak to určí Poskytovateľ.</w:t>
      </w:r>
      <w:commentRangeEnd w:id="597"/>
      <w:r w:rsidRPr="00773ECD">
        <w:rPr>
          <w:rStyle w:val="Odkaznakomentr"/>
          <w:sz w:val="24"/>
          <w:rPrChange w:id="598" w:author="Autor">
            <w:rPr>
              <w:rStyle w:val="Odkaznakomentr"/>
            </w:rPr>
          </w:rPrChange>
        </w:rPr>
        <w:commentReference w:id="597"/>
      </w:r>
    </w:p>
    <w:p w14:paraId="0C600851" w14:textId="225F4F7E" w:rsidR="00EE0DF4" w:rsidRPr="002256AE" w:rsidRDefault="00083609">
      <w:pPr>
        <w:numPr>
          <w:ilvl w:val="1"/>
          <w:numId w:val="30"/>
        </w:numPr>
        <w:tabs>
          <w:tab w:val="clear" w:pos="540"/>
        </w:tabs>
        <w:spacing w:before="120" w:after="120"/>
        <w:ind w:left="426" w:hanging="426"/>
        <w:jc w:val="both"/>
      </w:pPr>
      <w:r w:rsidRPr="002256AE">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del w:id="599" w:author="Autor">
        <w:r>
          <w:delText>Doplňujúce monitorovacie údaje</w:delText>
        </w:r>
      </w:del>
      <w:ins w:id="600" w:author="Autor">
        <w:r w:rsidR="00860EEE">
          <w:t>Mimoriadna</w:t>
        </w:r>
        <w:r w:rsidR="00860EEE" w:rsidRPr="002256AE">
          <w:t xml:space="preserve"> </w:t>
        </w:r>
        <w:r w:rsidRPr="002256AE">
          <w:t>monitorovaci</w:t>
        </w:r>
        <w:r w:rsidR="00860EEE">
          <w:t>a</w:t>
        </w:r>
        <w:r w:rsidRPr="002256AE">
          <w:t xml:space="preserve"> </w:t>
        </w:r>
        <w:r w:rsidR="00860EEE">
          <w:t>správa projektu</w:t>
        </w:r>
      </w:ins>
      <w:r w:rsidRPr="002256AE">
        <w:t>) a to Bezodkladne od uplynutia 6 mesačnej lehoty stanovenej v tomto odseku. Prijímateľ je zároveň povinný predložiť informácie v rozsahu podľa tohto odseku aj mimo stanovených termínov, ak o to Poskytovateľ požiada.</w:t>
      </w:r>
    </w:p>
    <w:p w14:paraId="5B2BCC2A" w14:textId="3D79536A" w:rsidR="00EE0DF4" w:rsidRPr="002256AE" w:rsidRDefault="00083609">
      <w:pPr>
        <w:numPr>
          <w:ilvl w:val="1"/>
          <w:numId w:val="30"/>
        </w:numPr>
        <w:tabs>
          <w:tab w:val="clear" w:pos="540"/>
        </w:tabs>
        <w:spacing w:before="120" w:after="120"/>
        <w:ind w:left="426" w:hanging="426"/>
        <w:jc w:val="both"/>
      </w:pPr>
      <w:r w:rsidRPr="002256AE">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w:t>
      </w:r>
      <w:r w:rsidRPr="002256AE">
        <w:br/>
      </w:r>
      <w:r w:rsidRPr="002256AE">
        <w:br/>
        <w:t xml:space="preserve">o schválení žiadosti o NFP nadobudne účinnosť neskôr ako 1.1. roku n, prvá monitorovacia správa Projektu (s príznakom ,,výročná“) obsahuje údaje za obdobie od nadobudnutia účinnosti rozhodnutia o schválení žiadosti o NFP </w:t>
      </w:r>
      <w:del w:id="601" w:author="Autor">
        <w:r>
          <w:delText>do 31.12. roku n.</w:delText>
        </w:r>
      </w:del>
      <w:ins w:id="602" w:author="Auto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31.12. roku n. </w:t>
        </w:r>
      </w:ins>
      <w:r w:rsidRPr="002256AE">
        <w:t xml:space="preserve"> </w:t>
      </w:r>
    </w:p>
    <w:p w14:paraId="3A443EB3" w14:textId="7281DDA6" w:rsidR="00EE0DF4" w:rsidRPr="002256AE" w:rsidRDefault="00083609">
      <w:pPr>
        <w:numPr>
          <w:ilvl w:val="1"/>
          <w:numId w:val="30"/>
        </w:numPr>
        <w:tabs>
          <w:tab w:val="clear" w:pos="540"/>
        </w:tabs>
        <w:spacing w:before="120" w:after="120"/>
        <w:ind w:left="426" w:hanging="426"/>
        <w:jc w:val="both"/>
      </w:pPr>
      <w:r w:rsidRPr="002256AE">
        <w:t xml:space="preserve">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w:t>
      </w:r>
      <w:del w:id="603" w:author="Autor">
        <w:r>
          <w:delText>do momentu Ukončenia realizácie aktivít projektu</w:delText>
        </w:r>
      </w:del>
      <w:ins w:id="604" w:author="Auto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momentu Ukončenia realizácie aktivít projektu. V prípade, ak k Začatiu realizácie hlavných aktivít Projektu ako aj k ukončeniu Realizácie aktivít Projektu došlo pred účinnosťou </w:t>
        </w:r>
        <w:r w:rsidR="00F61C24" w:rsidRPr="002256AE">
          <w:t>rozhodnutia o schválení žiadosti o NFP</w:t>
        </w:r>
        <w:r w:rsidR="00F61C24" w:rsidRPr="008E0529">
          <w:t xml:space="preserve">, Prijímateľ je povinný predložiť </w:t>
        </w:r>
        <w:r w:rsidR="00F61C24" w:rsidRPr="008E0529">
          <w:lastRenderedPageBreak/>
          <w:t xml:space="preserve">Poskytovateľovi monitorovaciu správu Projektu (s príznakom „záverečná“) za toto obdobie do 30 dní od nadobudnutia účinnosti </w:t>
        </w:r>
        <w:r w:rsidR="00F61C24" w:rsidRPr="002256AE">
          <w:t>rozhodnutia o schválení žiadosti o NFP</w:t>
        </w:r>
      </w:ins>
      <w:r w:rsidRPr="002256AE">
        <w:t>.</w:t>
      </w:r>
    </w:p>
    <w:p w14:paraId="672631E4" w14:textId="42285336" w:rsidR="00EE0DF4" w:rsidRPr="002256AE" w:rsidRDefault="00083609">
      <w:pPr>
        <w:numPr>
          <w:ilvl w:val="1"/>
          <w:numId w:val="30"/>
        </w:numPr>
        <w:tabs>
          <w:tab w:val="clear" w:pos="540"/>
        </w:tabs>
        <w:spacing w:before="120" w:after="120"/>
        <w:ind w:left="426" w:hanging="426"/>
        <w:jc w:val="both"/>
      </w:pPr>
      <w:commentRangeStart w:id="605"/>
      <w:r w:rsidRPr="002256AE">
        <w:t>Prijímateľ</w:t>
      </w:r>
      <w:commentRangeEnd w:id="605"/>
      <w:r w:rsidRPr="002256AE">
        <w:commentReference w:id="605"/>
      </w:r>
      <w:r w:rsidRPr="002256AE">
        <w: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del w:id="606" w:author="Autor">
        <w:r>
          <w:delText>Ukončenia realizácie</w:delText>
        </w:r>
      </w:del>
      <w:ins w:id="607" w:author="Autor">
        <w:r w:rsidR="002F402A">
          <w:t>u</w:t>
        </w:r>
        <w:r w:rsidR="002F402A" w:rsidRPr="002256AE">
          <w:t xml:space="preserve">končenia </w:t>
        </w:r>
        <w:r w:rsidR="002F402A">
          <w:t>R</w:t>
        </w:r>
        <w:r w:rsidR="002F402A" w:rsidRPr="002256AE">
          <w:t>ealizácie</w:t>
        </w:r>
      </w:ins>
      <w:r w:rsidR="002F402A" w:rsidRPr="002256AE">
        <w:t xml:space="preserve"> </w:t>
      </w:r>
      <w:r w:rsidRPr="002256AE">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del w:id="608" w:author="Autor">
        <w:r>
          <w:delText>obdobia Udržateľnosti</w:delText>
        </w:r>
      </w:del>
      <w:ins w:id="609" w:author="Autor">
        <w:r w:rsidR="002F402A">
          <w:t>O</w:t>
        </w:r>
        <w:r w:rsidR="002F402A" w:rsidRPr="002256AE">
          <w:t xml:space="preserve">bdobia </w:t>
        </w:r>
        <w:r w:rsidR="002F402A">
          <w:t>u</w:t>
        </w:r>
        <w:r w:rsidR="002F402A" w:rsidRPr="002256AE">
          <w:t>držateľnosti</w:t>
        </w:r>
      </w:ins>
      <w:r w:rsidR="002F402A" w:rsidRPr="002256AE">
        <w:t xml:space="preserve"> </w:t>
      </w:r>
      <w:r w:rsidRPr="002256AE">
        <w:t xml:space="preserve">projektu. </w:t>
      </w:r>
    </w:p>
    <w:p w14:paraId="6839705F" w14:textId="200D24BF" w:rsidR="002F402A" w:rsidRPr="002256AE" w:rsidRDefault="00083609">
      <w:pPr>
        <w:spacing w:before="120" w:after="120"/>
        <w:ind w:left="426"/>
        <w:jc w:val="both"/>
        <w:pPrChange w:id="610" w:author="Autor">
          <w:pPr>
            <w:numPr>
              <w:ilvl w:val="1"/>
              <w:numId w:val="30"/>
            </w:numPr>
            <w:tabs>
              <w:tab w:val="num" w:pos="540"/>
            </w:tabs>
            <w:spacing w:before="120" w:after="120"/>
            <w:ind w:left="426" w:hanging="426"/>
            <w:jc w:val="both"/>
          </w:pPr>
        </w:pPrChange>
      </w:pPr>
      <w:del w:id="611" w:author="Autor">
        <w:r>
          <w:delText>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kontroly kontrolovanej osoby v zmysle zákona o finančnej kontrole a  audite.</w:delText>
        </w:r>
      </w:del>
    </w:p>
    <w:p w14:paraId="366F029A" w14:textId="77777777" w:rsidR="00EE0DF4" w:rsidRDefault="00083609">
      <w:pPr>
        <w:numPr>
          <w:ilvl w:val="1"/>
          <w:numId w:val="30"/>
        </w:numPr>
        <w:tabs>
          <w:tab w:val="clear" w:pos="540"/>
        </w:tabs>
        <w:spacing w:before="120" w:after="120"/>
        <w:ind w:left="426" w:hanging="426"/>
        <w:jc w:val="both"/>
      </w:pPr>
      <w:r w:rsidRPr="002256AE">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612"/>
      <w:r w:rsidRPr="002256AE">
        <w:t xml:space="preserve">Prijímateľ je povinný prostredníctvom ITMS2014+ poskytovať údaje o účastníkoch Projektu v rozsahu a termínoch určených Poskytovateľom. </w:t>
      </w:r>
      <w:commentRangeEnd w:id="612"/>
      <w:r w:rsidRPr="002256AE">
        <w:commentReference w:id="612"/>
      </w:r>
      <w:r w:rsidRPr="002256AE">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3098F58C" w14:textId="61B3A8DD" w:rsidR="002F402A" w:rsidRPr="008E0529" w:rsidRDefault="00083609" w:rsidP="002F402A">
      <w:pPr>
        <w:numPr>
          <w:ilvl w:val="1"/>
          <w:numId w:val="30"/>
        </w:numPr>
        <w:tabs>
          <w:tab w:val="clear" w:pos="540"/>
        </w:tabs>
        <w:spacing w:before="120" w:after="120"/>
        <w:ind w:left="426" w:hanging="426"/>
        <w:jc w:val="both"/>
        <w:rPr>
          <w:ins w:id="613" w:author="Autor"/>
        </w:rPr>
      </w:pPr>
      <w:r w:rsidRPr="002256AE">
        <w:t>Prijímateľ je zodpovedný za presnosť, správnosť, pravdivosť a úplnosť všetkých informácií poskytovaných Poskytovateľovi.</w:t>
      </w:r>
      <w:ins w:id="614" w:author="Autor">
        <w:r w:rsidR="002F402A">
          <w:t xml:space="preserve"> </w:t>
        </w:r>
        <w:r w:rsidR="002F402A" w:rsidRPr="008E0529">
          <w:t>Monitorovacie správy Projektu</w:t>
        </w:r>
        <w:r w:rsidR="005B2C37">
          <w:t xml:space="preserve"> </w:t>
        </w:r>
        <w:r w:rsidR="002F402A" w:rsidRPr="008E0529">
          <w:t>podlieha</w:t>
        </w:r>
        <w:r w:rsidR="005B2C37">
          <w:t>jú</w:t>
        </w:r>
        <w:r w:rsidR="002F402A" w:rsidRPr="008E0529">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ins>
    </w:p>
    <w:p w14:paraId="5BC3974C" w14:textId="1ECCC471" w:rsidR="00EE0DF4" w:rsidRPr="002256AE" w:rsidRDefault="00EE0DF4">
      <w:pPr>
        <w:spacing w:before="120" w:after="120"/>
        <w:ind w:left="426"/>
        <w:jc w:val="both"/>
        <w:pPrChange w:id="615" w:author="Autor">
          <w:pPr>
            <w:numPr>
              <w:ilvl w:val="1"/>
              <w:numId w:val="30"/>
            </w:numPr>
            <w:tabs>
              <w:tab w:val="num" w:pos="540"/>
            </w:tabs>
            <w:spacing w:before="120" w:after="120"/>
            <w:ind w:left="426" w:hanging="426"/>
            <w:jc w:val="both"/>
          </w:pPr>
        </w:pPrChange>
      </w:pPr>
    </w:p>
    <w:p w14:paraId="79903824" w14:textId="77777777" w:rsidR="00EE0DF4" w:rsidRPr="002256AE" w:rsidRDefault="00083609">
      <w:pPr>
        <w:numPr>
          <w:ilvl w:val="1"/>
          <w:numId w:val="30"/>
        </w:numPr>
        <w:tabs>
          <w:tab w:val="clear" w:pos="540"/>
        </w:tabs>
        <w:spacing w:before="120" w:after="120"/>
        <w:ind w:left="426" w:hanging="426"/>
        <w:jc w:val="both"/>
      </w:pPr>
      <w:r w:rsidRPr="002256AE">
        <w:t>O zmenách týkajúcich sa Projektu je Prijímateľ povinný informovať Poskytovateľa v rozsahu podľa podmienok upravených v článku 6 VP.</w:t>
      </w:r>
    </w:p>
    <w:p w14:paraId="2CC6AEBF" w14:textId="77777777" w:rsidR="00EE0DF4" w:rsidRDefault="00083609">
      <w:pPr>
        <w:numPr>
          <w:ilvl w:val="1"/>
          <w:numId w:val="30"/>
        </w:numPr>
        <w:tabs>
          <w:tab w:val="clear" w:pos="540"/>
        </w:tabs>
        <w:spacing w:before="120" w:after="120"/>
        <w:ind w:left="426" w:hanging="426"/>
        <w:jc w:val="both"/>
      </w:pPr>
      <w:r w:rsidRPr="002256AE">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4CB5A991" w14:textId="77777777" w:rsidR="002F402A" w:rsidRPr="008E0529" w:rsidRDefault="00083609" w:rsidP="002F402A">
      <w:pPr>
        <w:numPr>
          <w:ilvl w:val="1"/>
          <w:numId w:val="30"/>
        </w:numPr>
        <w:tabs>
          <w:tab w:val="clear" w:pos="540"/>
        </w:tabs>
        <w:spacing w:before="120" w:after="120"/>
        <w:ind w:left="426" w:hanging="426"/>
        <w:jc w:val="both"/>
        <w:rPr>
          <w:ins w:id="616" w:author="Autor"/>
        </w:rPr>
      </w:pPr>
      <w:commentRangeStart w:id="617"/>
      <w:r w:rsidRPr="002256AE">
        <w:t>O zmene podmienok pre projekty generujúce príjem (podľa čl. 61 a 65 ods. 8 všeobecného nariadenia) je Prijímateľ povinný informovať Poskytovateľa v monitorovacích správach projektu v súlade s ods. 1 tohto článku VP v rozsahu podľa požiadaviek Poskytovateľa.</w:t>
      </w:r>
      <w:commentRangeEnd w:id="617"/>
      <w:r w:rsidRPr="002256AE">
        <w:commentReference w:id="617"/>
      </w:r>
      <w:ins w:id="618" w:author="Autor">
        <w:r w:rsidR="002F402A">
          <w:t xml:space="preserve"> </w:t>
        </w:r>
        <w:r w:rsidR="002F402A" w:rsidRPr="00324EB2">
          <w:t>Pri vypracovaní aktualizovanej Finančnej analýzy je Prijímateľ povinný zohľadniť všetky príjmy, ktoré neboli zohľadnené</w:t>
        </w:r>
        <w:r w:rsidR="002F402A" w:rsidRPr="00AF3588">
          <w:t xml:space="preserve"> pri predložení žiadosti o NFP.</w:t>
        </w:r>
        <w:r w:rsidR="002F402A" w:rsidRPr="002F402A">
          <w:rPr>
            <w:bCs/>
          </w:rPr>
          <w:t xml:space="preserve"> Pri Projektoch generujúcich príjmy podľa </w:t>
        </w:r>
        <w:r w:rsidR="002F402A" w:rsidRPr="002F402A">
          <w:rPr>
            <w:rFonts w:eastAsia="SimSun"/>
            <w:bCs/>
          </w:rPr>
          <w:t xml:space="preserve">článku 61 odsek 3 písmeno b) všeobecného nariadenia </w:t>
        </w:r>
        <w:r w:rsidR="002F402A" w:rsidRPr="002F402A">
          <w:rPr>
            <w:bCs/>
          </w:rPr>
          <w:t xml:space="preserve">Prijímateľ predkladá aktualizovanú Finančnú analýzu spolu s Následnou monitorovacou správou s príznakom </w:t>
        </w:r>
        <w:r w:rsidR="002F402A" w:rsidRPr="002F402A">
          <w:rPr>
            <w:bCs/>
          </w:rPr>
          <w:lastRenderedPageBreak/>
          <w:t xml:space="preserve">„posledná“. Pri Projektoch generujúcich príjmy podľa </w:t>
        </w:r>
        <w:r w:rsidR="002F402A" w:rsidRPr="002F402A">
          <w:rPr>
            <w:rFonts w:eastAsia="SimSun"/>
            <w:bCs/>
          </w:rPr>
          <w:t>článku 61 odsek 6 všeobecného nariadenia, pri ktorých</w:t>
        </w:r>
        <w:r w:rsidR="002F402A" w:rsidRPr="002F402A">
          <w:rPr>
            <w:bCs/>
          </w:rPr>
          <w:t xml:space="preserve"> </w:t>
        </w:r>
        <w:r w:rsidR="002F402A" w:rsidRPr="008E0529">
          <w:t>nie je možné dopredu objektívne odhadnúť príjem Prijímateľ predkladá Finančnú analýzu s kalkuláciou Čistých príjmov spolu s treťou Následnou monitorovacou správou.</w:t>
        </w:r>
        <w:r w:rsidR="002F402A" w:rsidRPr="002F402A">
          <w:rPr>
            <w:b/>
          </w:rPr>
          <w:t xml:space="preserve"> </w:t>
        </w:r>
        <w:r w:rsidR="002F402A" w:rsidRPr="002F402A">
          <w:rPr>
            <w:bCs/>
          </w:rPr>
          <w:t>Pri</w:t>
        </w:r>
        <w:r w:rsidR="002F402A" w:rsidRPr="008E0529">
          <w:t xml:space="preserve"> Projektoch generujúcich príjmy podľa článku 65 odsek 8 všeobecného nariadenia, ktoré vytvárajú Čisté príjmy počas Realizácie Projektu, ktorých celkové oprávnené výdavky sú rovné alebo nižšie ako 1 000 000 EUR, avšak vyššie ako 50 000 EUR, Prijímateľ má povinnosť deklarovať čisté príjmy v monitorovacej správe s príznakom „záverečná“ a rovnako ich aj vysporiadať a to najneskôr pred schválením záverečnej žiadosti o platbu. </w:t>
        </w:r>
        <w:r w:rsidR="002F402A" w:rsidRPr="002F402A">
          <w:rPr>
            <w:bCs/>
          </w:rPr>
          <w:t>Na</w:t>
        </w:r>
        <w:r w:rsidR="002F402A" w:rsidRPr="008E0529">
          <w:t xml:space="preserve"> Projekty generujúce príjmy, ktorých celkové oprávnené výdavky sú rovné alebo nižšie ako 50 000 EUR, sa nevzťahuje povinnosť monitorovania Čistých príjmov.</w:t>
        </w:r>
      </w:ins>
    </w:p>
    <w:p w14:paraId="5D2A9DFE" w14:textId="0FBC7A8A" w:rsidR="00EE0DF4" w:rsidRPr="002256AE" w:rsidRDefault="00EE0DF4">
      <w:pPr>
        <w:spacing w:before="120" w:after="120"/>
        <w:ind w:left="426"/>
        <w:jc w:val="both"/>
        <w:pPrChange w:id="619" w:author="Autor">
          <w:pPr>
            <w:numPr>
              <w:ilvl w:val="1"/>
              <w:numId w:val="30"/>
            </w:numPr>
            <w:tabs>
              <w:tab w:val="num" w:pos="540"/>
            </w:tabs>
            <w:spacing w:before="120" w:after="120"/>
            <w:ind w:left="426" w:hanging="426"/>
            <w:jc w:val="both"/>
          </w:pPr>
        </w:pPrChange>
      </w:pPr>
    </w:p>
    <w:p w14:paraId="46FBF37D" w14:textId="77777777" w:rsidR="00EA40D3" w:rsidRPr="002256AE" w:rsidRDefault="00EA40D3">
      <w:pPr>
        <w:numPr>
          <w:ilvl w:val="1"/>
          <w:numId w:val="30"/>
        </w:numPr>
        <w:tabs>
          <w:tab w:val="clear" w:pos="540"/>
        </w:tabs>
        <w:spacing w:before="120" w:after="120"/>
        <w:ind w:left="426" w:hanging="426"/>
        <w:jc w:val="both"/>
      </w:pPr>
      <w:r w:rsidRPr="002256AE">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620"/>
      <w:r w:rsidRPr="002256AE">
        <w:t>nie však neskôr ako v lehote určenej Poskytovateľom</w:t>
      </w:r>
      <w:commentRangeEnd w:id="620"/>
      <w:r w:rsidRPr="00773ECD">
        <w:rPr>
          <w:rStyle w:val="Odkaznakomentr"/>
          <w:sz w:val="24"/>
          <w:rPrChange w:id="621" w:author="Autor">
            <w:rPr>
              <w:rStyle w:val="Odkaznakomentr"/>
            </w:rPr>
          </w:rPrChange>
        </w:rPr>
        <w:commentReference w:id="620"/>
      </w:r>
      <w:r w:rsidRPr="002256AE">
        <w:t>.</w:t>
      </w:r>
    </w:p>
    <w:p w14:paraId="4AB8D08F" w14:textId="77777777" w:rsidR="00EE0DF4" w:rsidRPr="002256AE" w:rsidRDefault="00083609">
      <w:pPr>
        <w:pStyle w:val="Nadpis1"/>
        <w:tabs>
          <w:tab w:val="left" w:pos="1560"/>
        </w:tabs>
        <w:spacing w:after="240"/>
        <w:jc w:val="both"/>
        <w:rPr>
          <w:rFonts w:ascii="Times New Roman" w:hAnsi="Times New Roman" w:cs="Times New Roman"/>
          <w:kern w:val="0"/>
          <w:sz w:val="24"/>
          <w:szCs w:val="24"/>
        </w:rPr>
      </w:pPr>
      <w:r w:rsidRPr="002256AE">
        <w:rPr>
          <w:rFonts w:ascii="Times New Roman" w:hAnsi="Times New Roman" w:cs="Times New Roman"/>
          <w:kern w:val="0"/>
          <w:sz w:val="24"/>
          <w:szCs w:val="24"/>
        </w:rPr>
        <w:t xml:space="preserve">ČLÁNOK 10  </w:t>
      </w:r>
      <w:r w:rsidRPr="002256AE">
        <w:rPr>
          <w:rFonts w:ascii="Times New Roman" w:hAnsi="Times New Roman" w:cs="Times New Roman"/>
          <w:kern w:val="0"/>
          <w:sz w:val="24"/>
          <w:szCs w:val="24"/>
        </w:rPr>
        <w:tab/>
        <w:t xml:space="preserve"> INFORMOVANIE A </w:t>
      </w:r>
      <w:commentRangeStart w:id="622"/>
      <w:r w:rsidRPr="002256AE">
        <w:rPr>
          <w:rFonts w:ascii="Times New Roman" w:hAnsi="Times New Roman" w:cs="Times New Roman"/>
          <w:kern w:val="0"/>
          <w:sz w:val="24"/>
          <w:szCs w:val="24"/>
        </w:rPr>
        <w:t>KOMUNIKÁCIA</w:t>
      </w:r>
      <w:commentRangeEnd w:id="622"/>
      <w:r w:rsidRPr="00773ECD">
        <w:rPr>
          <w:rStyle w:val="Odkaznakomentr"/>
          <w:rFonts w:ascii="Times New Roman" w:hAnsi="Times New Roman"/>
          <w:b w:val="0"/>
          <w:kern w:val="0"/>
          <w:sz w:val="24"/>
          <w:rPrChange w:id="623" w:author="Autor">
            <w:rPr>
              <w:rStyle w:val="Odkaznakomentr"/>
              <w:b w:val="0"/>
              <w:kern w:val="0"/>
            </w:rPr>
          </w:rPrChange>
        </w:rPr>
        <w:commentReference w:id="622"/>
      </w:r>
    </w:p>
    <w:p w14:paraId="2F25E919" w14:textId="33477CF8" w:rsidR="00EE0DF4" w:rsidRPr="002256AE" w:rsidRDefault="00083609">
      <w:pPr>
        <w:numPr>
          <w:ilvl w:val="0"/>
          <w:numId w:val="24"/>
        </w:numPr>
        <w:tabs>
          <w:tab w:val="clear" w:pos="360"/>
        </w:tabs>
        <w:spacing w:before="120" w:after="120"/>
        <w:ind w:left="426" w:hanging="426"/>
        <w:jc w:val="both"/>
      </w:pPr>
      <w:r w:rsidRPr="002256AE">
        <w:t xml:space="preserve">Prijímateľ je povinný počas platnosti a účinnosti VP informovať verejnosť o príspevku, ktorý na základe VP získa, resp. získal formou NFP prostredníctvom opatrení v oblasti informovania a komunikácie uvedených v tomto článku VP, ostatných </w:t>
      </w:r>
      <w:del w:id="624" w:author="Autor">
        <w:r>
          <w:delText>ustanoví</w:delText>
        </w:r>
      </w:del>
      <w:ins w:id="625" w:author="Autor">
        <w:r w:rsidRPr="002256AE">
          <w:t>ustanov</w:t>
        </w:r>
        <w:r w:rsidR="00F52C93" w:rsidRPr="002256AE">
          <w:t>en</w:t>
        </w:r>
        <w:r w:rsidRPr="002256AE">
          <w:t>í</w:t>
        </w:r>
      </w:ins>
      <w:r w:rsidRPr="002256AE">
        <w:t xml:space="preserve"> VP a Právnych dokumentov. </w:t>
      </w:r>
    </w:p>
    <w:p w14:paraId="5C6C342E" w14:textId="72DC7F23" w:rsidR="00EE0DF4" w:rsidRPr="002256AE" w:rsidRDefault="00083609">
      <w:pPr>
        <w:numPr>
          <w:ilvl w:val="0"/>
          <w:numId w:val="24"/>
        </w:numPr>
        <w:tabs>
          <w:tab w:val="clear" w:pos="360"/>
        </w:tabs>
        <w:spacing w:before="120" w:after="120"/>
        <w:ind w:left="426" w:hanging="426"/>
        <w:jc w:val="both"/>
      </w:pPr>
      <w:r w:rsidRPr="002256AE">
        <w:t xml:space="preserve">Prijímateľ </w:t>
      </w:r>
      <w:del w:id="626" w:author="Autor">
        <w:r>
          <w:delText>sa zaväzuje, že</w:delText>
        </w:r>
      </w:del>
      <w:ins w:id="627" w:author="Autor">
        <w:r w:rsidR="009A35A1">
          <w:t>je povinný zabezpečiť, aby</w:t>
        </w:r>
      </w:ins>
      <w:r w:rsidRPr="002256AE">
        <w:t xml:space="preserve"> všetky opatrenia v oblasti informovania a komunikácie zamerané na verejnosť </w:t>
      </w:r>
      <w:del w:id="628" w:author="Autor">
        <w:r>
          <w:delText>budú obsahovať</w:delText>
        </w:r>
      </w:del>
      <w:ins w:id="629" w:author="Autor">
        <w:r w:rsidR="009A35A1" w:rsidRPr="002256AE">
          <w:t>obsahova</w:t>
        </w:r>
        <w:r w:rsidR="009A35A1">
          <w:t>li</w:t>
        </w:r>
      </w:ins>
      <w:r w:rsidR="009A35A1" w:rsidRPr="002256AE">
        <w:t xml:space="preserve"> </w:t>
      </w:r>
      <w:r w:rsidRPr="002256AE">
        <w:t>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rsidRPr="002256AE">
        <w:t>odkaz na Európsku úniu a znak Európskej únie v súlade s požadovanými grafickými štandardmi;</w:t>
      </w:r>
    </w:p>
    <w:p w14:paraId="1CB467CF" w14:textId="100651BC" w:rsidR="002F402A" w:rsidRDefault="00083609" w:rsidP="002F402A">
      <w:pPr>
        <w:numPr>
          <w:ilvl w:val="1"/>
          <w:numId w:val="52"/>
        </w:numPr>
        <w:tabs>
          <w:tab w:val="clear" w:pos="1080"/>
          <w:tab w:val="num" w:pos="709"/>
        </w:tabs>
        <w:spacing w:before="120" w:after="120"/>
        <w:ind w:left="709" w:hanging="283"/>
        <w:jc w:val="both"/>
        <w:rPr>
          <w:ins w:id="630" w:author="Autor"/>
        </w:rPr>
      </w:pPr>
      <w:r w:rsidRPr="002256AE">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del w:id="631" w:author="Autor">
        <w:r>
          <w:delText>.</w:delText>
        </w:r>
      </w:del>
      <w:ins w:id="632" w:author="Autor">
        <w:r w:rsidR="002F402A" w:rsidRPr="002F402A">
          <w:t xml:space="preserve"> </w:t>
        </w:r>
        <w:r w:rsidR="002F402A" w:rsidRPr="008E0529">
          <w:t>pričom odkaz na príslušný fond sa vykoná formou nasledujúceho vyhlásenia: „Tento projekt je podporený z ...... “, pričom sa doplní konkrétny EŠIF, z ktorého sa poskytuje financovanie Projektu;</w:t>
        </w:r>
      </w:ins>
    </w:p>
    <w:p w14:paraId="4FFF43E5" w14:textId="77777777" w:rsidR="002F402A" w:rsidRPr="008E0529" w:rsidRDefault="002F402A" w:rsidP="002F402A">
      <w:pPr>
        <w:numPr>
          <w:ilvl w:val="1"/>
          <w:numId w:val="52"/>
        </w:numPr>
        <w:tabs>
          <w:tab w:val="clear" w:pos="1080"/>
          <w:tab w:val="num" w:pos="709"/>
        </w:tabs>
        <w:spacing w:before="120" w:after="120"/>
        <w:ind w:left="709" w:hanging="283"/>
        <w:jc w:val="both"/>
        <w:rPr>
          <w:ins w:id="633" w:author="Autor"/>
        </w:rPr>
      </w:pPr>
      <w:ins w:id="634" w:author="Autor">
        <w:r w:rsidRPr="008E0529">
          <w:t>logo príslušného OP.</w:t>
        </w:r>
      </w:ins>
    </w:p>
    <w:p w14:paraId="1FDAA163" w14:textId="7C246E9D" w:rsidR="00EE0DF4" w:rsidRPr="002256AE" w:rsidRDefault="00EE0DF4">
      <w:pPr>
        <w:spacing w:before="120" w:after="120"/>
        <w:ind w:left="709"/>
        <w:jc w:val="both"/>
        <w:pPrChange w:id="635" w:author="Autor">
          <w:pPr>
            <w:numPr>
              <w:ilvl w:val="1"/>
              <w:numId w:val="52"/>
            </w:numPr>
            <w:tabs>
              <w:tab w:val="num" w:pos="709"/>
              <w:tab w:val="num" w:pos="1080"/>
            </w:tabs>
            <w:spacing w:before="120" w:after="120"/>
            <w:ind w:left="709" w:hanging="283"/>
            <w:jc w:val="both"/>
          </w:pPr>
        </w:pPrChange>
      </w:pPr>
    </w:p>
    <w:p w14:paraId="216E16DA" w14:textId="5D7A620D" w:rsidR="00EE0DF4" w:rsidRPr="002256AE" w:rsidRDefault="00083609">
      <w:pPr>
        <w:numPr>
          <w:ilvl w:val="0"/>
          <w:numId w:val="24"/>
        </w:numPr>
        <w:tabs>
          <w:tab w:val="clear" w:pos="360"/>
        </w:tabs>
        <w:spacing w:before="120" w:after="120"/>
        <w:ind w:left="426" w:hanging="426"/>
        <w:jc w:val="both"/>
      </w:pPr>
      <w:r w:rsidRPr="002256AE">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del w:id="636" w:author="Autor">
        <w:r>
          <w:delText>príspevku</w:delText>
        </w:r>
      </w:del>
      <w:ins w:id="637" w:author="Autor">
        <w:r w:rsidR="002F402A">
          <w:t>NFP</w:t>
        </w:r>
      </w:ins>
      <w:r w:rsidR="002F402A" w:rsidRPr="002256AE">
        <w:t xml:space="preserve"> </w:t>
      </w:r>
      <w:r w:rsidRPr="002256AE">
        <w:t xml:space="preserve">a musí zdôrazňovať finančnú podporu z Európskej únie. </w:t>
      </w:r>
    </w:p>
    <w:p w14:paraId="176F7267" w14:textId="77777777" w:rsidR="00EE0DF4" w:rsidRPr="002256AE" w:rsidRDefault="00083609">
      <w:pPr>
        <w:numPr>
          <w:ilvl w:val="0"/>
          <w:numId w:val="24"/>
        </w:numPr>
        <w:tabs>
          <w:tab w:val="clear" w:pos="360"/>
        </w:tabs>
        <w:spacing w:before="120" w:after="120"/>
        <w:ind w:left="426" w:hanging="426"/>
        <w:jc w:val="both"/>
      </w:pPr>
      <w:r w:rsidRPr="002256AE">
        <w:lastRenderedPageBreak/>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celková výška NFP na Projekt presahuje 500 000 EUR a</w:t>
      </w:r>
    </w:p>
    <w:p w14:paraId="5FC74036"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projekt spočíva vo financovaní infraštruktúry  alebo stavebných činností.</w:t>
      </w:r>
    </w:p>
    <w:p w14:paraId="79F745C2" w14:textId="77777777" w:rsidR="00EE0DF4" w:rsidRPr="002256AE" w:rsidRDefault="00083609">
      <w:pPr>
        <w:tabs>
          <w:tab w:val="num" w:pos="1980"/>
        </w:tabs>
        <w:spacing w:before="120" w:after="120"/>
        <w:ind w:left="426"/>
        <w:jc w:val="both"/>
        <w:rPr>
          <w:lang w:val="pl-PL"/>
        </w:rPr>
      </w:pPr>
      <w:r w:rsidRPr="002256AE">
        <w:rPr>
          <w:lang w:val="pl-PL"/>
        </w:rPr>
        <w:t>Dočasný pútač musí byť dostatočne veľký a musí byť umiestnený na mieste ľahko viditeľnom verejnosťou.</w:t>
      </w:r>
    </w:p>
    <w:p w14:paraId="1E3C2421" w14:textId="6881643B" w:rsidR="00EE0DF4" w:rsidRPr="002256AE" w:rsidRDefault="00083609">
      <w:pPr>
        <w:numPr>
          <w:ilvl w:val="0"/>
          <w:numId w:val="24"/>
        </w:numPr>
        <w:tabs>
          <w:tab w:val="clear" w:pos="360"/>
        </w:tabs>
        <w:spacing w:before="120" w:after="120"/>
        <w:ind w:left="426" w:hanging="426"/>
        <w:jc w:val="both"/>
      </w:pPr>
      <w:r w:rsidRPr="002256AE">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2256AE">
        <w:t xml:space="preserve"> </w:t>
      </w:r>
      <w:ins w:id="638" w:author="Autor">
        <w:r w:rsidR="00F52C93" w:rsidRPr="002256AE">
          <w:t>hlavných aktivít</w:t>
        </w:r>
        <w:r w:rsidRPr="002256AE">
          <w:t xml:space="preserve"> </w:t>
        </w:r>
      </w:ins>
      <w:r w:rsidRPr="002256AE">
        <w:t>Projektu. Povinnosť umiestnenia stálej tabule alebo stáleho pútača sa vzťahuje na prípady, ak Projekt spĺňa tieto podmienky:</w:t>
      </w:r>
    </w:p>
    <w:p w14:paraId="0442DB30"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celková výška NFP na Projekt presahuje 500 000 EUR a</w:t>
      </w:r>
    </w:p>
    <w:p w14:paraId="13DF61B5"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 xml:space="preserve">projekt spočíva v nadobudnutí dlhodobého hmotného majetku alebo vo financovaní infraštruktúry alebo stavebných činností. </w:t>
      </w:r>
    </w:p>
    <w:p w14:paraId="7BB4291A" w14:textId="77777777" w:rsidR="00EE0DF4" w:rsidRPr="002256AE" w:rsidRDefault="00083609">
      <w:pPr>
        <w:spacing w:before="120" w:after="120"/>
        <w:ind w:left="426"/>
        <w:jc w:val="both"/>
        <w:rPr>
          <w:lang w:val="pl-PL"/>
        </w:rPr>
      </w:pPr>
      <w:r w:rsidRPr="002256AE">
        <w:rPr>
          <w:lang w:val="pl-PL"/>
        </w:rPr>
        <w:t>Stála tabuľa alebo stály pútač musí byť dostatočne veľký a musí byť umiestnený                     na mieste ľahko viditeľnom verejnosťou.</w:t>
      </w:r>
    </w:p>
    <w:p w14:paraId="4999CE2B" w14:textId="77777777" w:rsidR="00EE0DF4" w:rsidRPr="002256AE" w:rsidRDefault="00083609">
      <w:pPr>
        <w:numPr>
          <w:ilvl w:val="0"/>
          <w:numId w:val="24"/>
        </w:numPr>
        <w:tabs>
          <w:tab w:val="clear" w:pos="360"/>
        </w:tabs>
        <w:spacing w:before="120" w:after="120"/>
        <w:ind w:left="426" w:hanging="426"/>
        <w:jc w:val="both"/>
      </w:pPr>
      <w:r w:rsidRPr="002256AE">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01607B4A" w:rsidR="00EE0DF4" w:rsidRPr="002256AE" w:rsidRDefault="00083609">
      <w:pPr>
        <w:numPr>
          <w:ilvl w:val="0"/>
          <w:numId w:val="24"/>
        </w:numPr>
        <w:tabs>
          <w:tab w:val="clear" w:pos="360"/>
        </w:tabs>
        <w:spacing w:before="120" w:after="120"/>
        <w:ind w:left="426" w:hanging="426"/>
        <w:jc w:val="both"/>
      </w:pPr>
      <w:r w:rsidRPr="002256AE">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w:t>
      </w:r>
      <w:del w:id="639" w:author="Autor">
        <w:r>
          <w:delText xml:space="preserve">                                </w:delText>
        </w:r>
      </w:del>
      <w:r w:rsidRPr="002256AE">
        <w:t xml:space="preserve">pre informovanie a komunikáciu, ktorý je súčasťou Metodického pokynu </w:t>
      </w:r>
      <w:del w:id="640" w:author="Autor">
        <w:r>
          <w:delText xml:space="preserve">CKO                     </w:delText>
        </w:r>
      </w:del>
      <w:ins w:id="641" w:author="Autor">
        <w:r w:rsidR="00CE052D">
          <w:t>Úradu vlády SR</w:t>
        </w:r>
      </w:ins>
      <w:r w:rsidR="00CE052D">
        <w:t xml:space="preserve"> </w:t>
      </w:r>
      <w:r w:rsidRPr="002256AE">
        <w:t xml:space="preserve"> na programové obdobie 2014 – 2020. </w:t>
      </w:r>
    </w:p>
    <w:p w14:paraId="58FE67D0" w14:textId="77777777" w:rsidR="00EE0DF4" w:rsidRPr="002256AE" w:rsidRDefault="00083609">
      <w:pPr>
        <w:numPr>
          <w:ilvl w:val="0"/>
          <w:numId w:val="24"/>
        </w:numPr>
        <w:tabs>
          <w:tab w:val="clear" w:pos="360"/>
        </w:tabs>
        <w:spacing w:before="120" w:after="120"/>
        <w:ind w:left="426" w:hanging="426"/>
        <w:jc w:val="both"/>
      </w:pPr>
      <w:r w:rsidRPr="002256AE">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6D66650D" w:rsidR="002F402A" w:rsidRPr="008E0529" w:rsidRDefault="00083609">
      <w:pPr>
        <w:numPr>
          <w:ilvl w:val="0"/>
          <w:numId w:val="24"/>
        </w:numPr>
        <w:spacing w:before="120" w:line="264" w:lineRule="auto"/>
        <w:jc w:val="both"/>
        <w:pPrChange w:id="642" w:author="Autor">
          <w:pPr>
            <w:numPr>
              <w:numId w:val="24"/>
            </w:numPr>
            <w:tabs>
              <w:tab w:val="num" w:pos="360"/>
            </w:tabs>
            <w:spacing w:before="120" w:after="120"/>
            <w:ind w:left="360" w:hanging="360"/>
            <w:jc w:val="both"/>
          </w:pPr>
        </w:pPrChange>
      </w:pPr>
      <w:r w:rsidRPr="002256AE">
        <w:t xml:space="preserve">V prípade malých reklamných predmetov sa </w:t>
      </w:r>
      <w:del w:id="643" w:author="Autor">
        <w:r>
          <w:delText>ustanovenie odseku 2 písm. b) tohto článku VP nepoužijú</w:delText>
        </w:r>
      </w:del>
      <w:ins w:id="644" w:author="Autor">
        <w:r w:rsidR="002F402A" w:rsidRPr="002256AE">
          <w:t>ustanoveni</w:t>
        </w:r>
        <w:r w:rsidR="002F402A">
          <w:t>a</w:t>
        </w:r>
        <w:r w:rsidR="002F402A" w:rsidRPr="002256AE">
          <w:t xml:space="preserve"> </w:t>
        </w:r>
        <w:r w:rsidRPr="002256AE">
          <w:t xml:space="preserve">odseku 2 písm. b) </w:t>
        </w:r>
        <w:r w:rsidR="002F402A">
          <w:t xml:space="preserve">a písm. c) </w:t>
        </w:r>
        <w:r w:rsidRPr="002256AE">
          <w:t>tohto článku VP nepoužijú.</w:t>
        </w:r>
        <w:r w:rsidR="002F402A">
          <w:t xml:space="preserve"> </w:t>
        </w:r>
        <w:r w:rsidR="002F402A" w:rsidRPr="008E0529">
          <w:t xml:space="preserve">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8E0529">
            <w:t>5 mm</w:t>
          </w:r>
        </w:smartTag>
        <w:r w:rsidR="002F402A" w:rsidRPr="008E0529">
          <w:t xml:space="preserve"> na výšku. Vo výnimočných prípadoch pri veľmi drobných predmetoch, na ktoré sa z technických objektívnych dôvodov nezmestí odkaz na EÚ, je povolené použiť len znak EÚ</w:t>
        </w:r>
      </w:ins>
      <w:r w:rsidR="002F402A" w:rsidRPr="008E0529">
        <w:t>.</w:t>
      </w:r>
    </w:p>
    <w:p w14:paraId="32E16E28" w14:textId="5B8D5EEA" w:rsidR="00EE0DF4" w:rsidRPr="002256AE" w:rsidRDefault="00EE0DF4" w:rsidP="000748DF">
      <w:pPr>
        <w:spacing w:before="120" w:after="120"/>
        <w:ind w:left="426"/>
        <w:jc w:val="both"/>
        <w:rPr>
          <w:ins w:id="645" w:author="Autor"/>
        </w:rPr>
      </w:pPr>
    </w:p>
    <w:p w14:paraId="0D4BB4F9" w14:textId="62C61F66" w:rsidR="00EE0DF4" w:rsidRPr="002256AE" w:rsidRDefault="00083609">
      <w:pPr>
        <w:numPr>
          <w:ilvl w:val="0"/>
          <w:numId w:val="24"/>
        </w:numPr>
        <w:tabs>
          <w:tab w:val="clear" w:pos="360"/>
        </w:tabs>
        <w:spacing w:before="120" w:after="120"/>
        <w:ind w:left="426" w:hanging="426"/>
        <w:jc w:val="both"/>
      </w:pPr>
      <w:r w:rsidRPr="002256AE">
        <w:t xml:space="preserve">Prijímateľ je povinný uvádzať vo všetkých dokumentoch a písomných výstupoch Projektu, ktoré sa týkajú Realizácie aktivít Projektu a sú určené pre verejnosť alebo účastníkov, </w:t>
      </w:r>
      <w:r w:rsidRPr="002256AE">
        <w:lastRenderedPageBreak/>
        <w:t xml:space="preserve">vrátane prezenčných listín alebo iných dokumentov potvrdzujúcich účasť </w:t>
      </w:r>
      <w:del w:id="646" w:author="Autor">
        <w:r>
          <w:delText xml:space="preserve">                  </w:delText>
        </w:r>
      </w:del>
      <w:r w:rsidRPr="002256AE">
        <w:t xml:space="preserve">na realizovaných aktivitách Projektu informácie uvedené v odseku 2. písm. a) </w:t>
      </w:r>
      <w:del w:id="647" w:author="Autor">
        <w:r>
          <w:delText>a b</w:delText>
        </w:r>
      </w:del>
      <w:ins w:id="648" w:author="Autor">
        <w:r w:rsidRPr="002256AE">
          <w:t>a</w:t>
        </w:r>
        <w:r w:rsidR="00544209">
          <w:t>ž c</w:t>
        </w:r>
      </w:ins>
      <w:r w:rsidR="00544209">
        <w:t>)</w:t>
      </w:r>
      <w:r w:rsidRPr="002256AE">
        <w:t xml:space="preserve"> tohto článku VP, s výnimkou podpornej dokumentácie súvisiacej s Projektom, kde </w:t>
      </w:r>
      <w:del w:id="649" w:author="Autor">
        <w:r>
          <w:delText>sa Prijímateľ zaväzuje</w:delText>
        </w:r>
      </w:del>
      <w:ins w:id="650" w:author="Autor">
        <w:r w:rsidR="00762912">
          <w:t>je</w:t>
        </w:r>
        <w:r w:rsidRPr="002256AE">
          <w:t xml:space="preserve">Prijímateľ </w:t>
        </w:r>
        <w:r w:rsidR="00762912">
          <w:t>povinný</w:t>
        </w:r>
      </w:ins>
      <w:r w:rsidR="00762912" w:rsidRPr="002256AE">
        <w:t xml:space="preserve"> </w:t>
      </w:r>
      <w:r w:rsidRPr="002256AE">
        <w:t>uvádzať informácie uvedené v odseku 2 písm. a) tohto článku VP. Účtovné a obdobné doklady (napr. faktúry, výplatné pásky, dodacie listy a pod.) nie je potrebné označovať v zmysle odseku 2. tohto článku VP.</w:t>
      </w:r>
    </w:p>
    <w:p w14:paraId="2C6A7007" w14:textId="65AF86DC" w:rsidR="00EE0DF4" w:rsidRPr="002256AE" w:rsidRDefault="00083609">
      <w:pPr>
        <w:numPr>
          <w:ilvl w:val="0"/>
          <w:numId w:val="24"/>
        </w:numPr>
        <w:tabs>
          <w:tab w:val="clear" w:pos="360"/>
        </w:tabs>
        <w:spacing w:before="120" w:after="120"/>
        <w:ind w:left="426" w:hanging="426"/>
        <w:jc w:val="both"/>
      </w:pPr>
      <w:r w:rsidRPr="002256AE">
        <w:t xml:space="preserve">Poskytovateľ je oprávnený určiť bližšie </w:t>
      </w:r>
      <w:del w:id="651" w:author="Autor">
        <w:r>
          <w:delText>požiadavky na veľkosť dočasného pútača, stálej tabule alebo stáleho pútača, ako aj ďalšie technické požiadavky</w:delText>
        </w:r>
      </w:del>
      <w:ins w:id="652" w:author="Autor">
        <w:r w:rsidRPr="002256AE">
          <w:t xml:space="preserve">technické </w:t>
        </w:r>
        <w:r w:rsidR="00544209">
          <w:t>podmienky</w:t>
        </w:r>
      </w:ins>
      <w:r w:rsidR="00544209" w:rsidRPr="002256AE">
        <w:t xml:space="preserve"> </w:t>
      </w:r>
      <w:r w:rsidRPr="002256AE">
        <w:t xml:space="preserve">na splnenie povinných požiadaviek v oblasti informovania a komunikácie v Manuáli pre informovanie a komunikáciu. </w:t>
      </w:r>
    </w:p>
    <w:p w14:paraId="0A587F88" w14:textId="19D59AF6" w:rsidR="00EE0DF4" w:rsidRPr="002256AE" w:rsidRDefault="00083609">
      <w:pPr>
        <w:numPr>
          <w:ilvl w:val="0"/>
          <w:numId w:val="24"/>
        </w:numPr>
        <w:tabs>
          <w:tab w:val="clear" w:pos="360"/>
        </w:tabs>
        <w:spacing w:before="120" w:after="120"/>
        <w:ind w:left="426" w:hanging="426"/>
        <w:jc w:val="both"/>
      </w:pPr>
      <w:r w:rsidRPr="002256AE">
        <w:t xml:space="preserve">Ak Poskytovateľ neurčí inak, Prijímateľ je povinný použiť grafický štandard pre opatrenia v oblasti informovania a komunikácie obsiahnutý v Manuáli pre informovanie </w:t>
      </w:r>
      <w:del w:id="653" w:author="Autor">
        <w:r>
          <w:delText xml:space="preserve">  </w:delText>
        </w:r>
      </w:del>
      <w:r w:rsidRPr="002256AE">
        <w:t>a komunikáciu, ktorý je súčasťou Metodického pokynu CKO na programové obdobie 2014 – 2020.</w:t>
      </w:r>
    </w:p>
    <w:p w14:paraId="002146B9" w14:textId="77777777" w:rsidR="00EE0DF4" w:rsidRPr="002256AE" w:rsidRDefault="00083609">
      <w:pPr>
        <w:pStyle w:val="Nadpis3"/>
        <w:spacing w:after="240"/>
        <w:ind w:left="1560" w:hanging="1560"/>
        <w:jc w:val="both"/>
        <w:rPr>
          <w:rFonts w:ascii="Times New Roman" w:hAnsi="Times New Roman" w:cs="Times New Roman"/>
          <w:sz w:val="24"/>
          <w:szCs w:val="24"/>
        </w:rPr>
      </w:pPr>
      <w:r w:rsidRPr="002256AE">
        <w:rPr>
          <w:rFonts w:ascii="Times New Roman" w:hAnsi="Times New Roman" w:cs="Times New Roman"/>
          <w:sz w:val="24"/>
          <w:szCs w:val="24"/>
        </w:rPr>
        <w:t>ČLÁNOK</w:t>
      </w:r>
      <w:commentRangeStart w:id="654"/>
      <w:r w:rsidRPr="002256AE">
        <w:rPr>
          <w:rFonts w:ascii="Times New Roman" w:hAnsi="Times New Roman" w:cs="Times New Roman"/>
          <w:sz w:val="24"/>
          <w:szCs w:val="24"/>
        </w:rPr>
        <w:t xml:space="preserve"> 11</w:t>
      </w:r>
      <w:r w:rsidRPr="002256AE">
        <w:rPr>
          <w:rFonts w:ascii="Times New Roman" w:hAnsi="Times New Roman" w:cs="Times New Roman"/>
          <w:sz w:val="24"/>
          <w:szCs w:val="24"/>
        </w:rPr>
        <w:tab/>
        <w:t>VLASTNÍCTVO A POUŽITIE VÝSTUPOV</w:t>
      </w:r>
      <w:commentRangeEnd w:id="654"/>
      <w:r w:rsidRPr="00773ECD">
        <w:rPr>
          <w:rStyle w:val="Odkaznakomentr"/>
          <w:rFonts w:ascii="Times New Roman" w:hAnsi="Times New Roman"/>
          <w:b w:val="0"/>
          <w:sz w:val="24"/>
          <w:rPrChange w:id="655" w:author="Autor">
            <w:rPr>
              <w:rStyle w:val="Odkaznakomentr"/>
              <w:b w:val="0"/>
              <w:sz w:val="24"/>
            </w:rPr>
          </w:rPrChange>
        </w:rPr>
        <w:commentReference w:id="654"/>
      </w:r>
    </w:p>
    <w:p w14:paraId="17A2D12B" w14:textId="77777777" w:rsidR="00EE0DF4" w:rsidRPr="002256AE" w:rsidRDefault="00083609">
      <w:pPr>
        <w:numPr>
          <w:ilvl w:val="0"/>
          <w:numId w:val="12"/>
        </w:numPr>
        <w:tabs>
          <w:tab w:val="clear" w:pos="720"/>
        </w:tabs>
        <w:spacing w:before="120" w:after="120"/>
        <w:ind w:left="426" w:hanging="426"/>
        <w:jc w:val="both"/>
      </w:pPr>
      <w:r w:rsidRPr="002256AE">
        <w:rPr>
          <w:bCs/>
        </w:rPr>
        <w:t xml:space="preserve">Prijímateľ je povinný dodržať nasledovné podmienky počas Realizácie Projektu </w:t>
      </w:r>
      <w:commentRangeStart w:id="656"/>
      <w:r w:rsidRPr="002256AE">
        <w:rPr>
          <w:bCs/>
        </w:rPr>
        <w:t>a Udržateľnosti Projektu</w:t>
      </w:r>
      <w:commentRangeEnd w:id="656"/>
      <w:r w:rsidRPr="002256AE">
        <w:rPr>
          <w:rStyle w:val="Odkaznakomentr"/>
          <w:sz w:val="24"/>
        </w:rPr>
        <w:commentReference w:id="656"/>
      </w:r>
      <w:r w:rsidRPr="002256AE">
        <w:rPr>
          <w:bCs/>
        </w:rPr>
        <w:t xml:space="preserve">: </w:t>
      </w:r>
    </w:p>
    <w:p w14:paraId="5C3F2DAC" w14:textId="77777777" w:rsidR="00EE0DF4" w:rsidRPr="002256AE" w:rsidRDefault="00083609">
      <w:pPr>
        <w:numPr>
          <w:ilvl w:val="2"/>
          <w:numId w:val="28"/>
        </w:numPr>
        <w:spacing w:before="120" w:after="120"/>
        <w:ind w:left="709" w:hanging="283"/>
        <w:jc w:val="both"/>
      </w:pPr>
      <w:r w:rsidRPr="002256AE">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2256AE">
        <w:rPr>
          <w:bCs/>
        </w:rPr>
        <w:t xml:space="preserve"> Prijímateľa k Nehnuteľnostiam na realizáciu Projektu musí byť </w:t>
      </w:r>
      <w:r w:rsidRPr="002256AE">
        <w:t>zrejmé</w:t>
      </w:r>
      <w:r w:rsidRPr="002256AE">
        <w:rPr>
          <w:bCs/>
        </w:rPr>
        <w:t xml:space="preserve">, že Prijímateľ je oprávnený Nehnuteľnosti na realizáciu Projektu nerušene a plnohodnotne užívať počas Realizácie Projektu </w:t>
      </w:r>
      <w:commentRangeStart w:id="657"/>
      <w:r w:rsidRPr="002256AE">
        <w:rPr>
          <w:bCs/>
        </w:rPr>
        <w:t xml:space="preserve">a počas </w:t>
      </w:r>
      <w:r w:rsidRPr="002256AE">
        <w:t>Udržateľnosti Projektu</w:t>
      </w:r>
      <w:commentRangeEnd w:id="657"/>
      <w:r w:rsidRPr="00773ECD">
        <w:rPr>
          <w:rStyle w:val="Odkaznakomentr"/>
          <w:sz w:val="24"/>
          <w:rPrChange w:id="658" w:author="Autor">
            <w:rPr>
              <w:rStyle w:val="Odkaznakomentr"/>
            </w:rPr>
          </w:rPrChange>
        </w:rPr>
        <w:commentReference w:id="657"/>
      </w:r>
      <w:r w:rsidRPr="002256AE">
        <w:rPr>
          <w:bCs/>
        </w:rPr>
        <w:t xml:space="preserve">;  </w:t>
      </w:r>
    </w:p>
    <w:p w14:paraId="7EC7F987" w14:textId="77777777" w:rsidR="00EE0DF4" w:rsidRPr="002256AE" w:rsidRDefault="00083609">
      <w:pPr>
        <w:numPr>
          <w:ilvl w:val="2"/>
          <w:numId w:val="28"/>
        </w:numPr>
        <w:spacing w:before="120" w:after="120"/>
        <w:ind w:left="709" w:hanging="283"/>
        <w:jc w:val="both"/>
      </w:pPr>
      <w:r w:rsidRPr="002256AE">
        <w:t xml:space="preserve">Predmet Projektu, jeho časti a iné veci, práva alebo iné majetkové hodnoty,                  ktoré obstaral v rámci Projektu z NFP alebo z jeho časti (ďalej len „Majetok nadobudnutý z NFP“): </w:t>
      </w:r>
    </w:p>
    <w:p w14:paraId="58BC9E7C" w14:textId="32A69E91" w:rsidR="00EE0DF4" w:rsidRPr="002256AE" w:rsidRDefault="00083609">
      <w:pPr>
        <w:numPr>
          <w:ilvl w:val="3"/>
          <w:numId w:val="20"/>
        </w:numPr>
        <w:spacing w:before="120" w:after="120"/>
        <w:ind w:left="1134" w:hanging="425"/>
        <w:jc w:val="both"/>
      </w:pPr>
      <w:r w:rsidRPr="002256AE">
        <w:rPr>
          <w:bCs/>
        </w:rPr>
        <w:t xml:space="preserve">bude </w:t>
      </w:r>
      <w:r w:rsidRPr="002256AE">
        <w:t>používať výlučne pri výkone vlastnej činnosti, v </w:t>
      </w:r>
      <w:del w:id="659" w:author="Autor">
        <w:r>
          <w:delText>rámci Projektu</w:delText>
        </w:r>
      </w:del>
      <w:ins w:id="660" w:author="Autor">
        <w:r w:rsidR="00544209">
          <w:t>súvislosti s</w:t>
        </w:r>
        <w:r w:rsidR="00544209" w:rsidRPr="002256AE">
          <w:t xml:space="preserve"> Projekt</w:t>
        </w:r>
        <w:r w:rsidR="00544209">
          <w:t>om</w:t>
        </w:r>
      </w:ins>
      <w:r w:rsidRPr="002256AE">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661"/>
      <w:r w:rsidRPr="002256AE">
        <w:t>z osobitného predpisu</w:t>
      </w:r>
      <w:commentRangeEnd w:id="661"/>
      <w:r w:rsidRPr="002256AE">
        <w:rPr>
          <w:rStyle w:val="Odkaznakomentr"/>
          <w:sz w:val="24"/>
        </w:rPr>
        <w:commentReference w:id="661"/>
      </w:r>
      <w:r w:rsidRPr="002256AE">
        <w:t>, pri dodržaní pravidiel týkajúcich sa štátnej  pomoci, ak sú relevantné,</w:t>
      </w:r>
    </w:p>
    <w:p w14:paraId="5718F15C" w14:textId="094C438C" w:rsidR="00EE0DF4" w:rsidRPr="002256AE" w:rsidRDefault="00544209">
      <w:pPr>
        <w:numPr>
          <w:ilvl w:val="3"/>
          <w:numId w:val="20"/>
        </w:numPr>
        <w:spacing w:before="120" w:after="120"/>
        <w:ind w:left="1134" w:hanging="425"/>
        <w:jc w:val="both"/>
        <w:rPr>
          <w:bCs/>
        </w:rPr>
      </w:pPr>
      <w:ins w:id="662" w:author="Autor">
        <w:r>
          <w:rPr>
            <w:bCs/>
          </w:rPr>
          <w:t xml:space="preserve">ak to jeho povaha dovoľuje, </w:t>
        </w:r>
      </w:ins>
      <w:r w:rsidR="00083609" w:rsidRPr="002256AE">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3D1DFA4A" w:rsidR="00EE0DF4" w:rsidRPr="002256AE" w:rsidRDefault="00083609">
      <w:pPr>
        <w:numPr>
          <w:ilvl w:val="3"/>
          <w:numId w:val="20"/>
        </w:numPr>
        <w:spacing w:before="120" w:after="120"/>
        <w:ind w:left="1134" w:hanging="425"/>
        <w:jc w:val="both"/>
        <w:rPr>
          <w:bCs/>
        </w:rPr>
      </w:pPr>
      <w:r w:rsidRPr="002256AE">
        <w:rPr>
          <w:bCs/>
        </w:rPr>
        <w:t xml:space="preserve">nadobudne od tretích osôb na základe </w:t>
      </w:r>
      <w:del w:id="663" w:author="Autor">
        <w:r>
          <w:rPr>
            <w:bCs/>
          </w:rPr>
          <w:delText>využitia</w:delText>
        </w:r>
      </w:del>
      <w:ins w:id="664" w:author="Autor">
        <w:r w:rsidR="00544209">
          <w:rPr>
            <w:bCs/>
          </w:rPr>
          <w:t xml:space="preserve">trhových podmienok, pri </w:t>
        </w:r>
        <w:r w:rsidRPr="002256AE">
          <w:rPr>
            <w:bCs/>
          </w:rPr>
          <w:t>využit</w:t>
        </w:r>
        <w:r w:rsidR="00544209">
          <w:rPr>
            <w:bCs/>
          </w:rPr>
          <w:t>í</w:t>
        </w:r>
      </w:ins>
      <w:r w:rsidRPr="002256AE">
        <w:rPr>
          <w:bCs/>
        </w:rPr>
        <w:t xml:space="preserve"> postupov a podmienok obstarávania uvedených v článku 8 týchto VP,</w:t>
      </w:r>
    </w:p>
    <w:p w14:paraId="0261788F" w14:textId="77777777" w:rsidR="00EE0DF4" w:rsidRPr="002256AE" w:rsidRDefault="00083609">
      <w:pPr>
        <w:numPr>
          <w:ilvl w:val="3"/>
          <w:numId w:val="20"/>
        </w:numPr>
        <w:spacing w:before="120" w:after="120"/>
        <w:ind w:left="1134" w:hanging="425"/>
        <w:jc w:val="both"/>
        <w:rPr>
          <w:bCs/>
        </w:rPr>
      </w:pPr>
      <w:r w:rsidRPr="002256AE">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2256AE">
        <w:rPr>
          <w:b/>
          <w:bCs/>
        </w:rPr>
        <w:t>majetok, ktorý je predmetom duševného vlastníctva</w:t>
      </w:r>
      <w:r w:rsidRPr="002256AE">
        <w:rPr>
          <w:bCs/>
        </w:rPr>
        <w:t xml:space="preserve">“), na základe </w:t>
      </w:r>
      <w:r w:rsidRPr="002256AE">
        <w:rPr>
          <w:bCs/>
        </w:rPr>
        <w:lastRenderedPageBreak/>
        <w:t xml:space="preserve">písomnej zmluvy, vrátane rámcovej zmluvy, z obsahu ktorých musí vyplývať splnenie nasledovných podmienok: </w:t>
      </w:r>
    </w:p>
    <w:p w14:paraId="705AC928"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účelom/predmetom je aj </w:t>
      </w:r>
      <w:commentRangeStart w:id="665"/>
      <w:r w:rsidRPr="002256AE">
        <w:rPr>
          <w:bCs/>
        </w:rPr>
        <w:t>vytvorenie alebo zabezpečenie vytvorenia diela alebo iného práva duševného vlastníctva (vrátane priemyselného vlastníctva) pre Projekt</w:t>
      </w:r>
      <w:commentRangeEnd w:id="665"/>
      <w:r w:rsidRPr="002256AE">
        <w:rPr>
          <w:rStyle w:val="Odkaznakomentr"/>
          <w:sz w:val="24"/>
          <w:lang w:val="x-none" w:eastAsia="x-none"/>
        </w:rPr>
        <w:commentReference w:id="665"/>
      </w:r>
      <w:r w:rsidRPr="002256AE">
        <w:rPr>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V zmluve podľa bodu 1. budú zahrnuté ustanovenia o zverejnení autorov, výrobcov a subdodávateľov Dodávateľa Prijímateľa. </w:t>
      </w:r>
    </w:p>
    <w:p w14:paraId="770B9092"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666"/>
      <w:r w:rsidRPr="002256AE">
        <w:rPr>
          <w:bCs/>
        </w:rPr>
        <w:t xml:space="preserve">a zabezpečiť Udržateľnosť Projektu </w:t>
      </w:r>
      <w:commentRangeEnd w:id="666"/>
      <w:r w:rsidRPr="00773ECD">
        <w:rPr>
          <w:rStyle w:val="Odkaznakomentr"/>
          <w:sz w:val="24"/>
          <w:rPrChange w:id="667" w:author="Autor">
            <w:rPr>
              <w:rStyle w:val="Odkaznakomentr"/>
            </w:rPr>
          </w:rPrChange>
        </w:rPr>
        <w:commentReference w:id="666"/>
      </w:r>
      <w:r w:rsidRPr="002256AE">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Majetok nadobudnutý z NFP nemôže byť bez predchádzajúceho písomného súhlasu Poskytovateľa počas Realizácie Projektu </w:t>
      </w:r>
      <w:commentRangeStart w:id="668"/>
      <w:r w:rsidRPr="002256AE">
        <w:rPr>
          <w:bCs/>
        </w:rPr>
        <w:t>a počas Udržateľnosti Projektu</w:t>
      </w:r>
      <w:commentRangeEnd w:id="668"/>
      <w:r w:rsidRPr="00773ECD">
        <w:rPr>
          <w:rStyle w:val="Odkaznakomentr"/>
          <w:sz w:val="24"/>
          <w:rPrChange w:id="669" w:author="Autor">
            <w:rPr>
              <w:rStyle w:val="Odkaznakomentr"/>
            </w:rPr>
          </w:rPrChange>
        </w:rPr>
        <w:commentReference w:id="668"/>
      </w:r>
      <w:r w:rsidRPr="002256AE">
        <w:rPr>
          <w:bCs/>
        </w:rPr>
        <w:t>:</w:t>
      </w:r>
    </w:p>
    <w:p w14:paraId="13C89DA7" w14:textId="77777777" w:rsidR="00EE0DF4" w:rsidRPr="002256AE" w:rsidRDefault="00083609">
      <w:pPr>
        <w:numPr>
          <w:ilvl w:val="1"/>
          <w:numId w:val="12"/>
        </w:numPr>
        <w:tabs>
          <w:tab w:val="clear" w:pos="1440"/>
        </w:tabs>
        <w:spacing w:before="120" w:after="120"/>
        <w:ind w:left="709" w:hanging="283"/>
        <w:jc w:val="both"/>
      </w:pPr>
      <w:r w:rsidRPr="002256AE">
        <w:t xml:space="preserve">prevedený na tretiu osobu, </w:t>
      </w:r>
    </w:p>
    <w:p w14:paraId="1254CB77" w14:textId="77777777" w:rsidR="00EE0DF4" w:rsidRPr="002256AE" w:rsidRDefault="00083609">
      <w:pPr>
        <w:numPr>
          <w:ilvl w:val="1"/>
          <w:numId w:val="12"/>
        </w:numPr>
        <w:tabs>
          <w:tab w:val="clear" w:pos="1440"/>
        </w:tabs>
        <w:spacing w:before="120" w:after="120"/>
        <w:ind w:left="709" w:hanging="283"/>
        <w:jc w:val="both"/>
      </w:pPr>
      <w:r w:rsidRPr="002256AE">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Pr="002256AE" w:rsidRDefault="00083609">
      <w:pPr>
        <w:numPr>
          <w:ilvl w:val="2"/>
          <w:numId w:val="28"/>
        </w:numPr>
        <w:spacing w:before="120" w:after="120"/>
        <w:ind w:left="709" w:hanging="283"/>
        <w:jc w:val="both"/>
      </w:pPr>
      <w:r w:rsidRPr="002256AE">
        <w:lastRenderedPageBreak/>
        <w:t>zaťažený akýmkoľvek právom tretej osoby.</w:t>
      </w:r>
    </w:p>
    <w:p w14:paraId="7096FFC9"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nasl.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povinností Prijímateľa uvedených v odsekoch </w:t>
      </w:r>
      <w:smartTag w:uri="urn:schemas-microsoft-com:office:smarttags" w:element="metricconverter">
        <w:smartTagPr>
          <w:attr w:name="ProductID" w:val="1 a"/>
        </w:smartTagPr>
        <w:r w:rsidRPr="002256AE">
          <w:rPr>
            <w:bCs/>
          </w:rPr>
          <w:t>1 a</w:t>
        </w:r>
      </w:smartTag>
      <w:r w:rsidRPr="002256AE">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Pr="002256AE" w:rsidRDefault="00083609">
      <w:pPr>
        <w:numPr>
          <w:ilvl w:val="0"/>
          <w:numId w:val="12"/>
        </w:numPr>
        <w:tabs>
          <w:tab w:val="clear" w:pos="720"/>
        </w:tabs>
        <w:spacing w:before="120" w:after="120"/>
        <w:ind w:left="426" w:hanging="426"/>
        <w:jc w:val="both"/>
        <w:rPr>
          <w:bCs/>
        </w:rPr>
      </w:pPr>
      <w:commentRangeStart w:id="670"/>
      <w:r w:rsidRPr="002256AE">
        <w:rPr>
          <w:bCs/>
        </w:rPr>
        <w:t>Prijímateľ je povinný, s výnimkou  majetku, ktorého povaha to nedovoľuje (napr. software, licencie na predmety priemyselného vlastníctva, patenty, ochranné známky a podobne) a pozemkov, ak ich nie je možné poistiť</w:t>
      </w:r>
      <w:commentRangeEnd w:id="670"/>
      <w:r w:rsidRPr="002256AE">
        <w:rPr>
          <w:bCs/>
        </w:rPr>
        <w:commentReference w:id="670"/>
      </w:r>
      <w:r w:rsidRPr="002256AE">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773ECD">
        <w:rPr>
          <w:rFonts w:ascii="Times New Roman" w:hAnsi="Times New Roman"/>
          <w:sz w:val="24"/>
          <w:rPrChange w:id="671" w:author="Autor">
            <w:rPr>
              <w:sz w:val="24"/>
            </w:rPr>
          </w:rPrChange>
        </w:rPr>
        <w:lastRenderedPageBreak/>
        <w:t xml:space="preserve"> </w:t>
      </w:r>
      <w:r w:rsidRPr="002256AE">
        <w:rPr>
          <w:rFonts w:ascii="Times New Roman" w:hAnsi="Times New Roman" w:cs="Times New Roman"/>
          <w:sz w:val="24"/>
          <w:szCs w:val="24"/>
        </w:rPr>
        <w:t xml:space="preserve">ČLÁNOK 12 </w:t>
      </w:r>
      <w:r w:rsidRPr="002256AE">
        <w:rPr>
          <w:rFonts w:ascii="Times New Roman" w:hAnsi="Times New Roman" w:cs="Times New Roman"/>
          <w:sz w:val="24"/>
          <w:szCs w:val="24"/>
        </w:rPr>
        <w:tab/>
        <w:t xml:space="preserve">OPRÁVNENÉ </w:t>
      </w:r>
      <w:r w:rsidRPr="002256AE">
        <w:rPr>
          <w:rFonts w:ascii="Times New Roman" w:hAnsi="Times New Roman" w:cs="Times New Roman"/>
          <w:caps/>
          <w:sz w:val="24"/>
          <w:szCs w:val="24"/>
        </w:rPr>
        <w:t>Výdavky</w:t>
      </w:r>
    </w:p>
    <w:p w14:paraId="68CBA701" w14:textId="77777777" w:rsidR="00EE0DF4" w:rsidRPr="002256AE" w:rsidRDefault="00083609">
      <w:pPr>
        <w:numPr>
          <w:ilvl w:val="1"/>
          <w:numId w:val="23"/>
        </w:numPr>
        <w:tabs>
          <w:tab w:val="clear" w:pos="540"/>
        </w:tabs>
        <w:spacing w:before="120" w:after="120"/>
        <w:ind w:left="426" w:hanging="426"/>
        <w:jc w:val="both"/>
        <w:rPr>
          <w:bCs/>
        </w:rPr>
      </w:pPr>
      <w:r w:rsidRPr="002256AE">
        <w:rPr>
          <w:bCs/>
        </w:rPr>
        <w:t>Oprávnenými výdavkami sú všetky výdavky, ktoré sú nevyhnutné na Realizáciu aktivít Projektu tak, ako je uvedený v článku 2 VP a ktoré spĺňajú všetky nasledujúce podmienky:</w:t>
      </w:r>
    </w:p>
    <w:p w14:paraId="67D2CEB7" w14:textId="78E40ED7" w:rsidR="00EE0DF4" w:rsidRPr="002256AE" w:rsidRDefault="00083609">
      <w:pPr>
        <w:numPr>
          <w:ilvl w:val="0"/>
          <w:numId w:val="29"/>
        </w:numPr>
        <w:tabs>
          <w:tab w:val="clear" w:pos="2880"/>
        </w:tabs>
        <w:spacing w:before="120" w:after="120"/>
        <w:ind w:left="709" w:hanging="283"/>
        <w:jc w:val="both"/>
        <w:rPr>
          <w:bCs/>
        </w:rPr>
      </w:pPr>
      <w:r w:rsidRPr="002256AE">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w:t>
      </w:r>
      <w:ins w:id="672" w:author="Autor">
        <w:r w:rsidR="00544209">
          <w:rPr>
            <w:bCs/>
          </w:rPr>
          <w:t> boli uhradené</w:t>
        </w:r>
      </w:ins>
      <w:r w:rsidR="00544209">
        <w:rPr>
          <w:bCs/>
        </w:rPr>
        <w:t xml:space="preserve"> </w:t>
      </w:r>
      <w:r w:rsidRPr="002256AE">
        <w:rPr>
          <w:bCs/>
        </w:rPr>
        <w:t xml:space="preserve">najneskôr do 31. decembra 2023; </w:t>
      </w:r>
    </w:p>
    <w:p w14:paraId="1D513E44" w14:textId="77777777" w:rsidR="00EE0DF4" w:rsidRPr="002256AE" w:rsidRDefault="00083609">
      <w:pPr>
        <w:numPr>
          <w:ilvl w:val="0"/>
          <w:numId w:val="29"/>
        </w:numPr>
        <w:tabs>
          <w:tab w:val="clear" w:pos="2880"/>
        </w:tabs>
        <w:spacing w:before="120" w:after="120"/>
        <w:ind w:left="709" w:hanging="283"/>
        <w:jc w:val="both"/>
        <w:rPr>
          <w:bCs/>
        </w:rPr>
      </w:pPr>
      <w:r w:rsidRPr="002256AE">
        <w:rPr>
          <w:bCs/>
        </w:rPr>
        <w:t>v nadväznosti na písm. a) tohto odseku oprávnené m</w:t>
      </w:r>
      <w:r w:rsidRPr="002256AE">
        <w:t>ôžu byť aj výdavky na podporné Aktivity, ktoré sa vecne viažu k hlavným Aktivitám a ktoré boli vykonávané pred Začatím realizácie hlavných aktivít Projektu, najskôr od 1.1.2014</w:t>
      </w:r>
      <w:commentRangeStart w:id="673"/>
      <w:r w:rsidRPr="002256AE">
        <w:t xml:space="preserve">, </w:t>
      </w:r>
      <w:r w:rsidRPr="002256AE">
        <w:rPr>
          <w:bCs/>
        </w:rPr>
        <w:t>resp. najskôr                  od 1. septembra 2013 v prípade projektov realizovaných v rámci Iniciatívy                                pre zamestnanosť mladých</w:t>
      </w:r>
      <w:commentRangeEnd w:id="673"/>
      <w:r w:rsidRPr="002256AE">
        <w:rPr>
          <w:rStyle w:val="Odkaznakomentr"/>
          <w:sz w:val="24"/>
          <w:lang w:val="x-none" w:eastAsia="x-none"/>
        </w:rPr>
        <w:commentReference w:id="673"/>
      </w:r>
      <w:r w:rsidRPr="002256AE">
        <w:t xml:space="preserve"> alebo po Ukončení realizácie hlavných aktivít Projektu, najneskôr však do uplynutia </w:t>
      </w:r>
      <w:commentRangeStart w:id="674"/>
      <w:r w:rsidRPr="002256AE">
        <w:t xml:space="preserve">3 mesiacov </w:t>
      </w:r>
      <w:commentRangeEnd w:id="674"/>
      <w:r w:rsidRPr="002256AE">
        <w:rPr>
          <w:rStyle w:val="Odkaznakomentr"/>
          <w:sz w:val="24"/>
          <w:lang w:val="x-none" w:eastAsia="x-none"/>
        </w:rPr>
        <w:commentReference w:id="674"/>
      </w:r>
      <w:r w:rsidRPr="002256AE">
        <w:t>od Ukončenia realizácie hlavných aktivít Projektu alebo do podania žiadosti o platbu s príznakom záverečná, podľa toho,               ktorá skutočnosť nastane skôr;</w:t>
      </w:r>
    </w:p>
    <w:p w14:paraId="50CE6CE0"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25FA74D8"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viažu sa na Aktivitu Projektu, ktorá bola skutočne realizovaná, a tieto výdavky boli uhradené Dodávateľovi alebo zamestnancom Prijímateľa (ak ide, napr. o mzdové výdavky)</w:t>
      </w:r>
      <w:ins w:id="675" w:author="Autor">
        <w:r w:rsidRPr="002256AE">
          <w:rPr>
            <w:bCs/>
          </w:rPr>
          <w:t xml:space="preserve"> </w:t>
        </w:r>
        <w:r w:rsidR="00544209" w:rsidRPr="008E0529">
          <w:rPr>
            <w:bCs/>
          </w:rPr>
          <w:t>pred predložením Žiadosti o platbu, najneskôr však do 31.12.2023</w:t>
        </w:r>
      </w:ins>
      <w:r w:rsidR="00544209" w:rsidRPr="008E0529">
        <w:rPr>
          <w:bCs/>
        </w:rPr>
        <w:t xml:space="preserve"> </w:t>
      </w:r>
      <w:r w:rsidRPr="002256AE">
        <w:rPr>
          <w:bCs/>
        </w:rPr>
        <w:t>a zároveň boli oprávnené výdavky, bez ohľadu na ich charakter, premietnuté do účtovníctva Prijímateľa v zmysle príslušných právnych predpisov SR a podmienok stanovených vo VP</w:t>
      </w:r>
      <w:del w:id="676" w:author="Autor">
        <w:r>
          <w:rPr>
            <w:bCs/>
          </w:rPr>
          <w:delText> </w:delText>
        </w:r>
      </w:del>
      <w:r w:rsidRPr="002256AE">
        <w:rPr>
          <w:bCs/>
        </w:rPr>
        <w:t xml:space="preserve">; podmienka úhrady Dodávateľovi alebo zamestnancovi Prijímateľa nemusí byť splnená v prípade, ak ide o výdavky, </w:t>
      </w:r>
      <w:del w:id="677" w:author="Autor">
        <w:r>
          <w:rPr>
            <w:bCs/>
          </w:rPr>
          <w:delText xml:space="preserve">                    </w:delText>
        </w:r>
      </w:del>
      <w:r w:rsidRPr="002256AE">
        <w:rPr>
          <w:bCs/>
        </w:rPr>
        <w:t>na ktoré sa vzťahuje výnimka uvedená v článku 14 ods. 6 písm. b) VP</w:t>
      </w:r>
      <w:commentRangeStart w:id="678"/>
      <w:ins w:id="679" w:author="Autor">
        <w:r w:rsidR="00FB3443">
          <w:rPr>
            <w:bCs/>
          </w:rPr>
          <w:t>, v prípade ak ide o </w:t>
        </w:r>
        <w:r w:rsidR="00FB3443" w:rsidRPr="008E0529">
          <w:rPr>
            <w:rFonts w:eastAsia="Times New Roman"/>
            <w:color w:val="000000"/>
          </w:rPr>
          <w:t>výdavky vykazované zjednodušeným spôsobom vykazovania</w:t>
        </w:r>
        <w:r w:rsidR="00FB3443">
          <w:rPr>
            <w:bCs/>
          </w:rPr>
          <w:t>,</w:t>
        </w:r>
        <w:commentRangeEnd w:id="678"/>
        <w:r w:rsidR="00FB3443">
          <w:rPr>
            <w:rStyle w:val="Odkaznakomentr"/>
            <w:rFonts w:eastAsia="Times New Roman"/>
            <w:lang w:val="x-none" w:eastAsia="x-none"/>
          </w:rPr>
          <w:commentReference w:id="678"/>
        </w:r>
      </w:ins>
      <w:r w:rsidRPr="002256AE">
        <w:rPr>
          <w:bCs/>
        </w:rPr>
        <w:t xml:space="preserve"> alebo ak sa táto podmienka nevyžaduje s ohľadom na konkrétny systém financovania v súlade s podmienkami upravenými v Systéme finančného riadenia;</w:t>
      </w:r>
    </w:p>
    <w:p w14:paraId="4FCE85CC"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sú v súlade s princípmi hospodárnosti, efektívnosti, účinnosti a účelnosti;</w:t>
      </w:r>
    </w:p>
    <w:p w14:paraId="4A137239" w14:textId="77777777" w:rsidR="00EE0DF4" w:rsidRPr="002256AE" w:rsidRDefault="00083609" w:rsidP="00EA40D3">
      <w:pPr>
        <w:numPr>
          <w:ilvl w:val="0"/>
          <w:numId w:val="29"/>
        </w:numPr>
        <w:tabs>
          <w:tab w:val="clear" w:pos="2880"/>
          <w:tab w:val="num" w:pos="851"/>
          <w:tab w:val="num" w:pos="900"/>
        </w:tabs>
        <w:spacing w:before="120" w:after="120"/>
        <w:ind w:left="851" w:hanging="425"/>
        <w:jc w:val="both"/>
        <w:rPr>
          <w:bCs/>
        </w:rPr>
      </w:pPr>
      <w:r w:rsidRPr="002256AE">
        <w:rPr>
          <w:bCs/>
        </w:rPr>
        <w:t xml:space="preserve">sú 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w:t>
      </w:r>
      <w:r w:rsidRPr="002256AE">
        <w:rPr>
          <w:bCs/>
        </w:rPr>
        <w:lastRenderedPageBreak/>
        <w:t>doložené najneskôr pred ich predložením Poskytovateľovi; podmienka úhrady výdavkov sa neuplatní, ak táto skutočnosť vyplýva zo Systému finančného riadenia s ohľadom na konkrétny systém financovania</w:t>
      </w:r>
      <w:r w:rsidR="00EA40D3" w:rsidRPr="002256AE">
        <w:rPr>
          <w:bCs/>
        </w:rPr>
        <w:t>; pre účely úhrady Preddavkovej platby, sa za účtovný doklad považuje aj doklad, na základe ktorého je uhrádzaná Preddavková platba zo strany Prijímateľa Dodávateľovi</w:t>
      </w:r>
      <w:r w:rsidRPr="002256AE">
        <w:rPr>
          <w:bCs/>
        </w:rPr>
        <w:t xml:space="preserve">; </w:t>
      </w:r>
    </w:p>
    <w:p w14:paraId="6711CC4C"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t xml:space="preserve">navzájom sa časovo a vecne neprekrývajú </w:t>
      </w:r>
      <w:r w:rsidRPr="002256AE">
        <w:rPr>
          <w:bCs/>
        </w:rPr>
        <w:t>a neprekrývajú sa aj s inými prostriedkami z verejných zdrojov</w:t>
      </w:r>
      <w:r w:rsidRPr="002256AE">
        <w:t xml:space="preserve">; sú dodržané pravidlá krížového financovania uvedené v kapitole 3.5.3 Systému riadenia EŠIF (Krížové financovanie); </w:t>
      </w:r>
    </w:p>
    <w:p w14:paraId="30D7666A"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rsidRPr="002256AE">
        <w:t>(najmä článku 8 VP)</w:t>
      </w:r>
      <w:r w:rsidRPr="002256AE">
        <w:rPr>
          <w:bCs/>
        </w:rPr>
        <w:t>, Právnymi dokumentmi, s Právnymi predpismi SR a  právnymi aktmi EÚ upravujúcim oblasť verejného obstarávania alebo zadávania zákazky in-house alebo pravidiel vzťahujúcich sa k obstarávaniu služieb, tovarov a stavebných prác nespadajúcich pod režim zákona o verejnom obstarávaní, vždy za ceny, ktoré spĺňajú kritérium hospodárnosti, efektívnosti, účinnosti a účelnosti</w:t>
      </w:r>
      <w:r w:rsidRPr="002256AE">
        <w:t xml:space="preserve"> </w:t>
      </w:r>
      <w:r w:rsidRPr="002256AE">
        <w:rPr>
          <w:bCs/>
        </w:rPr>
        <w:t>vyplývajúce z Vyzvania, z čl. 30 Nariadenia 966/2012 a z §19 Zákona o rozpočtových pravidlách verejnej správy.</w:t>
      </w:r>
    </w:p>
    <w:p w14:paraId="5280AC13" w14:textId="77777777" w:rsidR="00EE0DF4" w:rsidRPr="002256AE" w:rsidRDefault="00083609">
      <w:pPr>
        <w:numPr>
          <w:ilvl w:val="1"/>
          <w:numId w:val="23"/>
        </w:numPr>
        <w:tabs>
          <w:tab w:val="clear" w:pos="540"/>
        </w:tabs>
        <w:spacing w:before="120" w:after="120"/>
        <w:ind w:left="426" w:hanging="426"/>
        <w:jc w:val="both"/>
        <w:rPr>
          <w:bCs/>
        </w:rPr>
      </w:pPr>
      <w:r w:rsidRPr="002256AE">
        <w:rPr>
          <w:bCs/>
        </w:rPr>
        <w:t>Výdavky Prijímateľa deklarované v  ŽoP sú zaokrúhlené na dve desatinné miesta                   (1 eurocent).</w:t>
      </w:r>
    </w:p>
    <w:p w14:paraId="2D563E41" w14:textId="77777777" w:rsidR="00EE0DF4" w:rsidRPr="002256AE" w:rsidRDefault="00083609">
      <w:pPr>
        <w:numPr>
          <w:ilvl w:val="1"/>
          <w:numId w:val="23"/>
        </w:numPr>
        <w:tabs>
          <w:tab w:val="clear" w:pos="540"/>
        </w:tabs>
        <w:spacing w:before="120" w:after="120"/>
        <w:ind w:left="426" w:hanging="426"/>
        <w:jc w:val="both"/>
        <w:rPr>
          <w:bCs/>
        </w:rPr>
      </w:pPr>
      <w:r w:rsidRPr="002256AE">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14:paraId="609F05EC"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ČLÁNOK 13</w:t>
      </w:r>
      <w:r w:rsidRPr="002256AE">
        <w:rPr>
          <w:rFonts w:ascii="Times New Roman" w:hAnsi="Times New Roman" w:cs="Times New Roman"/>
          <w:sz w:val="24"/>
          <w:szCs w:val="24"/>
        </w:rPr>
        <w:tab/>
        <w:t>PREVOD A PRECHOD PRÁV A POVINNOSTÍ</w:t>
      </w:r>
    </w:p>
    <w:p w14:paraId="4FB3256C" w14:textId="77777777" w:rsidR="00EE0DF4" w:rsidRPr="002256AE" w:rsidRDefault="00083609">
      <w:pPr>
        <w:numPr>
          <w:ilvl w:val="1"/>
          <w:numId w:val="21"/>
        </w:numPr>
        <w:tabs>
          <w:tab w:val="clear" w:pos="540"/>
        </w:tabs>
        <w:spacing w:before="120" w:after="120"/>
        <w:ind w:left="425" w:hanging="425"/>
        <w:jc w:val="both"/>
      </w:pPr>
      <w:r w:rsidRPr="002256AE">
        <w:t xml:space="preserve">Postúpenie pohľadávky Prijímateľa na vyplatenie NFP na tretiu osobu sa vylučuje,               bez ohľadu na právny titul, právnu formu alebo spôsob postúpenia. </w:t>
      </w:r>
    </w:p>
    <w:p w14:paraId="26AF6F49" w14:textId="77777777" w:rsidR="00EE0DF4" w:rsidRPr="002256AE" w:rsidRDefault="00083609">
      <w:pPr>
        <w:numPr>
          <w:ilvl w:val="1"/>
          <w:numId w:val="21"/>
        </w:numPr>
        <w:tabs>
          <w:tab w:val="clear" w:pos="540"/>
        </w:tabs>
        <w:spacing w:before="120" w:after="120"/>
        <w:ind w:left="425" w:hanging="425"/>
        <w:jc w:val="both"/>
      </w:pPr>
      <w:r w:rsidRPr="002256AE">
        <w:t>Prevod správy pohľadávky Poskytovateľa vzniknutej v súvislosti s Projektom vykonaný v súlade s právnymi predpismi SR nie je nijako obmedzený.</w:t>
      </w:r>
    </w:p>
    <w:p w14:paraId="334D0F33" w14:textId="14614F93" w:rsidR="00EE0DF4" w:rsidRPr="002256AE" w:rsidRDefault="00083609">
      <w:pPr>
        <w:numPr>
          <w:ilvl w:val="1"/>
          <w:numId w:val="21"/>
        </w:numPr>
        <w:tabs>
          <w:tab w:val="clear" w:pos="540"/>
        </w:tabs>
        <w:spacing w:before="120" w:after="120"/>
        <w:ind w:left="425" w:hanging="425"/>
        <w:jc w:val="both"/>
      </w:pPr>
      <w:r w:rsidRPr="002256AE">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w:t>
      </w:r>
      <w:del w:id="680" w:author="Autor">
        <w:r>
          <w:delText xml:space="preserve">                    </w:delText>
        </w:r>
      </w:del>
      <w:r w:rsidRPr="002256AE">
        <w:t xml:space="preserve">do všetkých práv a povinností pôvodného subjektu (vrátane práv a povinností vyplývajúcich z individuálnych správnych aktov) a súčasne v jej dôsledku nedôjde k porušeniu žiadnej </w:t>
      </w:r>
      <w:r w:rsidRPr="002256AE">
        <w:lastRenderedPageBreak/>
        <w:t xml:space="preserve">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14:paraId="2E4CDC8A" w14:textId="77777777" w:rsidR="00EE0DF4" w:rsidRPr="002256AE" w:rsidRDefault="00083609">
      <w:pPr>
        <w:tabs>
          <w:tab w:val="left" w:pos="1560"/>
        </w:tabs>
        <w:spacing w:before="240" w:after="240"/>
        <w:jc w:val="both"/>
        <w:rPr>
          <w:b/>
        </w:rPr>
      </w:pPr>
      <w:r w:rsidRPr="002256AE">
        <w:rPr>
          <w:b/>
        </w:rPr>
        <w:t>ČLÁNOK 14</w:t>
      </w:r>
      <w:r w:rsidRPr="002256AE">
        <w:rPr>
          <w:b/>
        </w:rPr>
        <w:tab/>
        <w:t>REALIZÁCIA AKTIVÍT PROJEKTU</w:t>
      </w:r>
    </w:p>
    <w:p w14:paraId="55B558C6"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Prijímateľ je povinný zrealizovať schválený Projekt v súlade s rozhodnutím o schválení žiadosti o NFP</w:t>
      </w:r>
      <w:r w:rsidRPr="002256AE">
        <w:t xml:space="preserve"> </w:t>
      </w:r>
      <w:r w:rsidRPr="002256AE">
        <w:rPr>
          <w:bCs/>
        </w:rPr>
        <w:t xml:space="preserve">a ukončiť Realizáciu hlavných aktivít Projektu Riadne a Včas. </w:t>
      </w:r>
    </w:p>
    <w:p w14:paraId="291B7813" w14:textId="77777777" w:rsidR="00EE0DF4" w:rsidRPr="002256AE" w:rsidRDefault="00083609">
      <w:pPr>
        <w:numPr>
          <w:ilvl w:val="1"/>
          <w:numId w:val="22"/>
        </w:numPr>
        <w:tabs>
          <w:tab w:val="clear" w:pos="540"/>
        </w:tabs>
        <w:spacing w:before="120" w:after="120"/>
        <w:ind w:left="426" w:hanging="426"/>
        <w:jc w:val="both"/>
      </w:pPr>
      <w:r w:rsidRPr="002256AE">
        <w:t xml:space="preserve">Deň Začatia realizácie hlavných aktivít Projektu je Prijímateľ povinný oznámiť Poskytovateľovi (elektronicky alebo iným spôsobom podľa článku 7 VP) </w:t>
      </w:r>
      <w:commentRangeStart w:id="681"/>
      <w:r w:rsidRPr="002256AE">
        <w:t>alebo vyznačením Začatia realizácie hlavných aktivít Projektu v ITMS2014+.</w:t>
      </w:r>
      <w:commentRangeEnd w:id="681"/>
      <w:r w:rsidRPr="002256AE">
        <w:rPr>
          <w:rStyle w:val="Odkaznakomentr"/>
          <w:sz w:val="24"/>
        </w:rPr>
        <w:commentReference w:id="681"/>
      </w:r>
      <w:r w:rsidRPr="002256AE">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14:paraId="5A584DDC"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aj v prípade,                  ak sa Poskytovateľ dostane do omeškania: </w:t>
      </w:r>
    </w:p>
    <w:p w14:paraId="08AFC90B"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 xml:space="preserve">s vykonaním úkonu alebo postupu, ktorý realizuje podľa týchto VP alebo na jeho základe sám alebo ho realizuje iný na to oprávnený subjekt </w:t>
      </w:r>
      <w:r w:rsidRPr="002256AE">
        <w:t>o viac ako 30 dní</w:t>
      </w:r>
      <w:r w:rsidRPr="002256AE">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s výkonom administratívnej kontroly Verejného obstarávania podľa článku 8 VP</w:t>
      </w:r>
      <w:r w:rsidRPr="002256AE">
        <w:t>,                 a to po dobu omeškania Poskytovateľa</w:t>
      </w:r>
      <w:r w:rsidRPr="002256AE">
        <w:rPr>
          <w:bCs/>
        </w:rPr>
        <w:t xml:space="preserve">. </w:t>
      </w:r>
    </w:p>
    <w:p w14:paraId="1EB6337F" w14:textId="77777777" w:rsidR="00EE0DF4" w:rsidRPr="002256AE" w:rsidRDefault="00083609">
      <w:pPr>
        <w:spacing w:before="120" w:after="120"/>
        <w:ind w:left="426"/>
        <w:jc w:val="both"/>
        <w:rPr>
          <w:bCs/>
        </w:rPr>
      </w:pPr>
      <w:r w:rsidRPr="002256AE">
        <w:lastRenderedPageBreak/>
        <w:t xml:space="preserve">Doba Realizácie hlavných aktivít Projektu sa v prípadoch uvedených v písm. a) a v písm. b) vyššie predlžuje o čas omeškania Poskytovateľa, </w:t>
      </w:r>
      <w:r w:rsidRPr="002256AE">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682"/>
      <w:r w:rsidRPr="002256AE">
        <w:rPr>
          <w:bCs/>
        </w:rPr>
        <w:t>Rozpočte Projektu ako tvorí prílohu rozhodnutia a </w:t>
      </w:r>
      <w:commentRangeEnd w:id="682"/>
      <w:r w:rsidRPr="00773ECD">
        <w:rPr>
          <w:rStyle w:val="Odkaznakomentr"/>
          <w:sz w:val="24"/>
          <w:rPrChange w:id="683" w:author="Autor">
            <w:rPr>
              <w:rStyle w:val="Odkaznakomentr"/>
            </w:rPr>
          </w:rPrChange>
        </w:rPr>
        <w:commentReference w:id="682"/>
      </w:r>
      <w:r w:rsidRPr="002256AE">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14:paraId="062E01BD"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 xml:space="preserve">v prípade pozastavenia Realizácie hlavných aktivít Projektu podľa ods. 4 písm. a) v prípadoch nesúvisiacich so ŽoP alebo písm. b) došlo k uplynutiu lehôt stanovených týmito VP alebo Právnymi dokumentmi na vykonanie zodpovedajúceho úkonu alebo postupu a Prijímateľ si v oznámení uplatnil ako deň pozastavenia tridsiaty prvý deň  po uplynutí týchto lehôt.  </w:t>
      </w:r>
    </w:p>
    <w:p w14:paraId="2E05732C" w14:textId="77777777" w:rsidR="00EE0DF4" w:rsidRPr="002256AE" w:rsidRDefault="00083609">
      <w:pPr>
        <w:spacing w:before="120" w:after="120"/>
        <w:ind w:left="426"/>
        <w:jc w:val="both"/>
        <w:rPr>
          <w:bCs/>
        </w:rPr>
      </w:pPr>
      <w:r w:rsidRPr="002256AE">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Poskytovateľ je oprávnený pozastaviť poskytovanie NFP:</w:t>
      </w:r>
    </w:p>
    <w:p w14:paraId="4739BEF5"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porušenia povinností vyplývajúcich z rozhodnutia o schválení žiadosti                o NFP Prijímateľom, a to až do doby odstránenia tohto porušenia zo strany Prijímateľa,</w:t>
      </w:r>
    </w:p>
    <w:p w14:paraId="0D5F8EAE"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Pr="002256AE" w:rsidRDefault="00083609">
      <w:pPr>
        <w:numPr>
          <w:ilvl w:val="0"/>
          <w:numId w:val="26"/>
        </w:numPr>
        <w:tabs>
          <w:tab w:val="clear" w:pos="720"/>
        </w:tabs>
        <w:spacing w:before="120" w:after="120"/>
        <w:ind w:left="709" w:hanging="283"/>
        <w:jc w:val="both"/>
        <w:rPr>
          <w:bCs/>
        </w:rPr>
      </w:pPr>
      <w:r w:rsidRPr="002256AE">
        <w:rPr>
          <w:bCs/>
        </w:rPr>
        <w:lastRenderedPageBreak/>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uzatvorenie Štátnej pokladnice na prelome kalendárnych rokov. </w:t>
      </w:r>
    </w:p>
    <w:p w14:paraId="7CE6BE2B"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Pr="002256AE" w:rsidRDefault="00083609">
      <w:pPr>
        <w:numPr>
          <w:ilvl w:val="1"/>
          <w:numId w:val="22"/>
        </w:numPr>
        <w:tabs>
          <w:tab w:val="clear" w:pos="540"/>
        </w:tabs>
        <w:spacing w:before="120" w:after="120"/>
        <w:ind w:left="426" w:hanging="426"/>
        <w:jc w:val="both"/>
        <w:rPr>
          <w:bCs/>
        </w:rPr>
      </w:pPr>
      <w:r w:rsidRPr="002256AE">
        <w:rPr>
          <w:bCs/>
        </w:rPr>
        <w:lastRenderedPageBreak/>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Ak Prijímateľ má za to, že:</w:t>
      </w:r>
    </w:p>
    <w:p w14:paraId="5C6A573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odstránil zistené porušenia VP</w:t>
      </w:r>
      <w:r w:rsidRPr="002256AE">
        <w:t xml:space="preserve">, ktoré sú </w:t>
      </w:r>
      <w:r w:rsidRPr="002256AE">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Pr="002256AE" w:rsidRDefault="00083609">
      <w:pPr>
        <w:numPr>
          <w:ilvl w:val="0"/>
          <w:numId w:val="25"/>
        </w:numPr>
        <w:tabs>
          <w:tab w:val="clear" w:pos="720"/>
        </w:tabs>
        <w:spacing w:before="120" w:after="120"/>
        <w:ind w:left="709" w:hanging="283"/>
        <w:jc w:val="both"/>
        <w:rPr>
          <w:bCs/>
        </w:rPr>
      </w:pPr>
      <w:r w:rsidRPr="002256AE">
        <w:rPr>
          <w:bCs/>
        </w:rPr>
        <w:t>došlo k zániku prípadu Vyššej moci, ktoré sú v zmysle ods. 6 tohto článku prekážkou pre poskytovanie NFP zo strany Poskytovateľa, alebo</w:t>
      </w:r>
    </w:p>
    <w:p w14:paraId="1CB72A2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 xml:space="preserve">odstránil Nezrovnalosť v zmysle ods. 7 tohto článku, </w:t>
      </w:r>
    </w:p>
    <w:p w14:paraId="39D91846" w14:textId="77777777" w:rsidR="00EE0DF4" w:rsidRPr="002256AE" w:rsidRDefault="00083609">
      <w:pPr>
        <w:spacing w:before="120" w:after="120"/>
        <w:ind w:left="426"/>
        <w:jc w:val="both"/>
        <w:rPr>
          <w:bCs/>
        </w:rPr>
      </w:pPr>
      <w:r w:rsidRPr="002256AE">
        <w:rPr>
          <w:bCs/>
        </w:rPr>
        <w:t xml:space="preserve">je povinný bezodkladne doručiť Poskytovateľovi oznámenie o odstránení zistených porušení podmienok </w:t>
      </w:r>
      <w:r w:rsidRPr="002256AE">
        <w:t>pre poskytnutie NFP</w:t>
      </w:r>
      <w:r w:rsidRPr="002256AE">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14:paraId="588503CE" w14:textId="669B087D" w:rsidR="00EE0DF4" w:rsidRPr="002256AE" w:rsidRDefault="00083609">
      <w:pPr>
        <w:numPr>
          <w:ilvl w:val="1"/>
          <w:numId w:val="22"/>
        </w:numPr>
        <w:tabs>
          <w:tab w:val="clear" w:pos="540"/>
        </w:tabs>
        <w:spacing w:before="120" w:after="120"/>
        <w:ind w:left="426" w:hanging="426"/>
        <w:jc w:val="both"/>
      </w:pPr>
      <w:r w:rsidRPr="002256AE">
        <w:t xml:space="preserve">V prípade zániku Vyššej moci podľa ods. 6 písm. b) tohto článku VP </w:t>
      </w:r>
      <w:del w:id="684" w:author="Autor">
        <w:r>
          <w:delText>sa</w:delText>
        </w:r>
      </w:del>
      <w:ins w:id="685" w:author="Autor">
        <w:r w:rsidR="00762912">
          <w:t>je</w:t>
        </w:r>
      </w:ins>
      <w:r w:rsidR="00762912" w:rsidRPr="002256AE">
        <w:t> </w:t>
      </w:r>
      <w:r w:rsidRPr="002256AE">
        <w:t xml:space="preserve">Poskytovateľ </w:t>
      </w:r>
      <w:del w:id="686" w:author="Autor">
        <w:r>
          <w:delText>zaväzuje</w:delText>
        </w:r>
      </w:del>
      <w:ins w:id="687" w:author="Autor">
        <w:r w:rsidR="00762912">
          <w:t>povinný</w:t>
        </w:r>
      </w:ins>
      <w:r w:rsidR="00762912" w:rsidRPr="002256AE">
        <w:t xml:space="preserve"> </w:t>
      </w:r>
      <w:r w:rsidRPr="002256AE">
        <w:t xml:space="preserve">Bezodkladne obnoviť poskytovanie NFP Prijímateľovi. </w:t>
      </w:r>
      <w:r w:rsidRPr="002256AE">
        <w:tab/>
        <w:t xml:space="preserve"> </w:t>
      </w:r>
    </w:p>
    <w:p w14:paraId="01EFCF87" w14:textId="77777777" w:rsidR="00EE0DF4" w:rsidRPr="002256AE" w:rsidRDefault="00083609">
      <w:pPr>
        <w:tabs>
          <w:tab w:val="left" w:pos="1560"/>
        </w:tabs>
        <w:spacing w:before="120" w:line="264" w:lineRule="auto"/>
        <w:jc w:val="both"/>
        <w:rPr>
          <w:b/>
        </w:rPr>
      </w:pPr>
      <w:r w:rsidRPr="002256AE">
        <w:rPr>
          <w:b/>
        </w:rPr>
        <w:t>ČLÁNOK 15</w:t>
      </w:r>
      <w:r w:rsidRPr="002256AE">
        <w:rPr>
          <w:b/>
        </w:rPr>
        <w:tab/>
        <w:t>UKONČENIE PROJEKTU</w:t>
      </w:r>
    </w:p>
    <w:p w14:paraId="67F931C7"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Projekt, realizovaný na právnom základe rozhodnutia o schválení žiadosti o NFP, je možné ukončiť riadne alebo mimoriadne. </w:t>
      </w:r>
    </w:p>
    <w:p w14:paraId="5DF780ED"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Riadne ukončenie Projektu nastane kumulatívnym splnením nasledovných podmienok: </w:t>
      </w:r>
    </w:p>
    <w:p w14:paraId="7B19E893"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ukončením Realizácie aktivít Projektu a uplynutím doby Udržateľnosti, ak sa v rámci Projektu sleduje a </w:t>
      </w:r>
    </w:p>
    <w:p w14:paraId="2BFC3F7F"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071CBACA"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K mimoriadnemu ukončeniu Projektu dôjde: </w:t>
      </w:r>
    </w:p>
    <w:p w14:paraId="74368E14" w14:textId="77777777" w:rsidR="00EE0DF4" w:rsidRPr="002256AE" w:rsidRDefault="00083609">
      <w:pPr>
        <w:numPr>
          <w:ilvl w:val="1"/>
          <w:numId w:val="16"/>
        </w:numPr>
        <w:spacing w:before="120" w:after="120"/>
        <w:ind w:hanging="294"/>
        <w:jc w:val="both"/>
        <w:rPr>
          <w:bCs/>
        </w:rPr>
      </w:pPr>
      <w:r w:rsidRPr="002256AE">
        <w:rPr>
          <w:bCs/>
        </w:rPr>
        <w:t>akceptáciou návrhu jednej zo Strán na mimoriadne ukončenie Projektu druhou Stranou, a to dňom akceptácie návrhu, alebo</w:t>
      </w:r>
    </w:p>
    <w:p w14:paraId="6BF58608" w14:textId="77777777" w:rsidR="00EE0DF4" w:rsidRPr="002256AE" w:rsidRDefault="00083609">
      <w:pPr>
        <w:numPr>
          <w:ilvl w:val="1"/>
          <w:numId w:val="16"/>
        </w:numPr>
        <w:spacing w:before="120" w:after="120"/>
        <w:ind w:hanging="294"/>
        <w:jc w:val="both"/>
        <w:rPr>
          <w:bCs/>
        </w:rPr>
      </w:pPr>
      <w:r w:rsidRPr="002256AE">
        <w:rPr>
          <w:bCs/>
        </w:rPr>
        <w:t xml:space="preserve">oznámením Poskytovateľa Prijímateľovi o mimoriadnom ukončení Projektu z dôvodu porušenia </w:t>
      </w:r>
      <w:r w:rsidRPr="002256AE">
        <w:t xml:space="preserve">podmienok pre poskytnutie NFP, a to dňom doručenia oznámenia alebo </w:t>
      </w:r>
    </w:p>
    <w:p w14:paraId="4523C8FB" w14:textId="77777777" w:rsidR="00EE0DF4" w:rsidRPr="002256AE" w:rsidRDefault="00083609">
      <w:pPr>
        <w:numPr>
          <w:ilvl w:val="1"/>
          <w:numId w:val="16"/>
        </w:numPr>
        <w:spacing w:before="120" w:after="120"/>
        <w:ind w:hanging="294"/>
        <w:jc w:val="both"/>
        <w:rPr>
          <w:bCs/>
        </w:rPr>
      </w:pPr>
      <w:r w:rsidRPr="002256AE">
        <w:t xml:space="preserve">oznámením Prijímateľa Poskytovateľovi o mimoriadnom ukončení Projektu z dôvodov na strane Prijímateľa, a to dňom doručenia oznámenia.  </w:t>
      </w:r>
    </w:p>
    <w:p w14:paraId="08E22A91" w14:textId="77777777" w:rsidR="00EE0DF4" w:rsidRPr="002256AE" w:rsidRDefault="00083609">
      <w:pPr>
        <w:numPr>
          <w:ilvl w:val="0"/>
          <w:numId w:val="16"/>
        </w:numPr>
        <w:tabs>
          <w:tab w:val="clear" w:pos="360"/>
        </w:tabs>
        <w:spacing w:before="120" w:after="120"/>
        <w:ind w:left="426" w:hanging="426"/>
        <w:jc w:val="both"/>
        <w:rPr>
          <w:bCs/>
        </w:rPr>
      </w:pPr>
      <w:r w:rsidRPr="002256AE">
        <w:rPr>
          <w:bCs/>
        </w:rPr>
        <w:lastRenderedPageBreak/>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Pr="002256AE" w:rsidRDefault="00083609">
      <w:pPr>
        <w:numPr>
          <w:ilvl w:val="1"/>
          <w:numId w:val="45"/>
        </w:numPr>
        <w:spacing w:before="120" w:after="120"/>
        <w:ind w:left="709" w:hanging="283"/>
        <w:jc w:val="both"/>
        <w:rPr>
          <w:bCs/>
        </w:rPr>
      </w:pPr>
      <w:r w:rsidRPr="002256AE">
        <w:rPr>
          <w:bCs/>
        </w:rPr>
        <w:t>vznik takých okolností na strane Prijímateľa, v dôsledku ktorých bude zmarené dosiahnutie účelu VP a/alebo cieľa Projektu a súčasne nepôjde o Vyššiu moc;</w:t>
      </w:r>
    </w:p>
    <w:p w14:paraId="5A1C09BF" w14:textId="64A17EBF" w:rsidR="00EE0DF4" w:rsidRPr="002256AE" w:rsidRDefault="008A06FB">
      <w:pPr>
        <w:pStyle w:val="Odsekzoznamu1"/>
        <w:numPr>
          <w:ilvl w:val="0"/>
          <w:numId w:val="45"/>
        </w:numPr>
        <w:spacing w:before="120" w:after="120"/>
        <w:ind w:left="709" w:hanging="284"/>
        <w:contextualSpacing w:val="0"/>
        <w:jc w:val="both"/>
      </w:pPr>
      <w:ins w:id="688" w:author="Autor">
        <w:r>
          <w:t xml:space="preserve">nesplnenie alebo </w:t>
        </w:r>
      </w:ins>
      <w:r w:rsidR="00083609" w:rsidRPr="002256AE">
        <w:t xml:space="preserve">porušenie podmienok poskytnutia príspevku, ktoré sú uvedené vo Vyzvaní </w:t>
      </w:r>
      <w:del w:id="689" w:author="Autor">
        <w:r w:rsidR="00083609">
          <w:delText xml:space="preserve">             a ktorých splnenie bolo podmienkou pre schválenie Žiadosti o NFP</w:delText>
        </w:r>
      </w:del>
      <w:r w:rsidR="00083609" w:rsidRPr="002256AE">
        <w:t xml:space="preserve">; za porušenie podmienok sa nepovažuje, ak konkrétna podmienka poskytnutia príspevku zostáva z objektívneho hľadiska splnená, ale iným spôsobom, ako bolo uvedené v Schválenej žiadosti o NFP; </w:t>
      </w:r>
    </w:p>
    <w:p w14:paraId="00AEC5F3" w14:textId="74E4F1E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povinností týkajúcich sa vecnej stránky Realizácie aktivít Projektu,                ktoré majú podstatný </w:t>
      </w:r>
      <w:ins w:id="690" w:author="Autor">
        <w:r w:rsidR="008A06FB">
          <w:rPr>
            <w:bCs/>
          </w:rPr>
          <w:t xml:space="preserve">negatívny </w:t>
        </w:r>
      </w:ins>
      <w:r w:rsidRPr="002256AE">
        <w:rPr>
          <w:bCs/>
        </w:rPr>
        <w:t>vplyv na Projekt</w:t>
      </w:r>
      <w:del w:id="691" w:author="Autor">
        <w:r>
          <w:rPr>
            <w:bCs/>
          </w:rPr>
          <w:delText xml:space="preserve"> a </w:delText>
        </w:r>
      </w:del>
      <w:ins w:id="692" w:author="Autor">
        <w:r w:rsidR="008A06FB">
          <w:rPr>
            <w:bCs/>
          </w:rPr>
          <w:t xml:space="preserve">, spôsob </w:t>
        </w:r>
      </w:ins>
      <w:r w:rsidR="008A06FB">
        <w:rPr>
          <w:bCs/>
        </w:rPr>
        <w:t xml:space="preserve">jeho </w:t>
      </w:r>
      <w:ins w:id="693" w:author="Autor">
        <w:r w:rsidR="008A06FB">
          <w:rPr>
            <w:bCs/>
          </w:rPr>
          <w:t xml:space="preserve">realizácie a/alebo </w:t>
        </w:r>
        <w:r w:rsidRPr="002256AE">
          <w:rPr>
            <w:bCs/>
          </w:rPr>
          <w:t xml:space="preserve"> </w:t>
        </w:r>
      </w:ins>
      <w:r w:rsidRPr="002256AE">
        <w:rPr>
          <w:bCs/>
        </w:rPr>
        <w:t>cieľ</w:t>
      </w:r>
      <w:del w:id="694" w:author="Autor">
        <w:r>
          <w:rPr>
            <w:bCs/>
          </w:rPr>
          <w:delText>,</w:delText>
        </w:r>
      </w:del>
      <w:ins w:id="695" w:author="Autor">
        <w:r w:rsidR="008A06FB">
          <w:rPr>
            <w:bCs/>
          </w:rPr>
          <w:t xml:space="preserve"> Projektu</w:t>
        </w:r>
        <w:r w:rsidRPr="002256AE">
          <w:rPr>
            <w:bCs/>
          </w:rPr>
          <w:t xml:space="preserve">, </w:t>
        </w:r>
        <w:r w:rsidR="008A06FB">
          <w:rPr>
            <w:bCs/>
          </w:rPr>
          <w:t>ide</w:t>
        </w:r>
      </w:ins>
      <w:r w:rsidR="008A06FB">
        <w:rPr>
          <w:bCs/>
        </w:rPr>
        <w:t xml:space="preserve"> </w:t>
      </w:r>
      <w:r w:rsidRPr="002256AE">
        <w:rPr>
          <w:bCs/>
        </w:rPr>
        <w:t>najmä</w:t>
      </w:r>
      <w:ins w:id="696" w:author="Autor">
        <w:r w:rsidRPr="002256AE">
          <w:rPr>
            <w:bCs/>
          </w:rPr>
          <w:t xml:space="preserve"> </w:t>
        </w:r>
        <w:r w:rsidR="008A06FB">
          <w:rPr>
            <w:bCs/>
          </w:rPr>
          <w:t>o</w:t>
        </w:r>
      </w:ins>
      <w:r w:rsidR="008A06FB">
        <w:rPr>
          <w:bCs/>
        </w:rPr>
        <w:t xml:space="preserve"> </w:t>
      </w:r>
      <w:r w:rsidRPr="002256AE">
        <w:rPr>
          <w:bCs/>
        </w:rPr>
        <w:t xml:space="preserve">zastavenie alebo prerušenie Realizácie aktivít Projektu z dôvodov na strane Prijímateľa, ak ho nie je možné podradiť pod dôvody uvedené v článku 14 VP, porušenie povinností pri použití NFP v zmysle článku 2 ods. </w:t>
      </w:r>
      <w:del w:id="697" w:author="Autor">
        <w:r>
          <w:rPr>
            <w:bCs/>
          </w:rPr>
          <w:delText>6 VP;</w:delText>
        </w:r>
      </w:del>
      <w:ins w:id="698" w:author="Autor">
        <w:r w:rsidRPr="002256AE">
          <w:rPr>
            <w:bCs/>
          </w:rPr>
          <w:t>6 VP</w:t>
        </w:r>
        <w:r w:rsidR="008A06FB">
          <w:rPr>
            <w:bCs/>
          </w:rPr>
          <w:t xml:space="preserve">, </w:t>
        </w:r>
        <w:r w:rsidR="008A06FB" w:rsidRPr="008E0529">
          <w:rPr>
            <w:bCs/>
          </w:rPr>
          <w:t>nedodržanie skutočností, podmienok alebo záväzkov týkajúcich sa Projektu, ktoré boli uvedené v Schválenej žiadosti o NFP,</w:t>
        </w:r>
        <w:r w:rsidRPr="002256AE">
          <w:rPr>
            <w:bCs/>
          </w:rPr>
          <w:t>;</w:t>
        </w:r>
      </w:ins>
    </w:p>
    <w:p w14:paraId="4BEC9B6C" w14:textId="1C562003"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povinností týkajúcich sa obstarania tovarov, služieb a prác v rámci Projektu spôsobom a za podmienok uvedených vo Vyzvaní, v rozhodnutí o schválení žiadosti           o NFP, v zákone o VO alebo v Právnych dokumentoch, ktoré boli vydané </w:t>
      </w:r>
      <w:del w:id="699" w:author="Autor">
        <w:r>
          <w:rPr>
            <w:bCs/>
          </w:rPr>
          <w:delText xml:space="preserve">                      </w:delText>
        </w:r>
      </w:del>
      <w:r w:rsidRPr="002256AE">
        <w:rPr>
          <w:bCs/>
        </w:rPr>
        <w:t>pre vykonanie Verejného obstarávania alebo iného postupu obstarávania zo strany Orgánov zapojených do riadenia, auditu a kontroly EŠIF vrátane finančného riadenia</w:t>
      </w:r>
      <w:r w:rsidRPr="002256AE">
        <w:t xml:space="preserve">, ak boli Zverejnené, ak nedôjde k aplikácii postupu podľa §41 zákona o príspevku z EŠIF; porušenie povinností sa vzťahuje najmä na </w:t>
      </w:r>
      <w:r w:rsidRPr="002256AE">
        <w:rPr>
          <w:bCs/>
        </w:rPr>
        <w:t xml:space="preserve">porušenie zákazu konfliktu záujmov pri vykonanom Verejnom obstarávaní alebo inom postupe obstarávania v zmysle §46 zákona o príspevku z EŠIF medzi Prijímateľom a Poskytovateľom, </w:t>
      </w:r>
      <w:del w:id="700" w:author="Autor">
        <w:r>
          <w:rPr>
            <w:bCs/>
          </w:rPr>
          <w:delText xml:space="preserve">             </w:delText>
        </w:r>
      </w:del>
      <w:r w:rsidRPr="002256AE">
        <w:rPr>
          <w:bCs/>
        </w:rPr>
        <w:t xml:space="preserve">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w:t>
      </w:r>
      <w:del w:id="701" w:author="Autor">
        <w:r>
          <w:rPr>
            <w:bCs/>
          </w:rPr>
          <w:delText xml:space="preserve">                 </w:delText>
        </w:r>
      </w:del>
      <w:r w:rsidRPr="002256AE">
        <w:rPr>
          <w:bCs/>
        </w:rPr>
        <w:t>bez ohľadu na to, či Protimonopolný úrad rozhodol o porušení zákona č. 136/2001 Z. z. o ochrane hospodárskej súťaže v znení neskorších predpisov; k aplikácii tohto bodu môže dôjsť kedykoľvek počas trvania účinnosti rozhodnutia o schválení žiadosti</w:t>
      </w:r>
      <w:del w:id="702" w:author="Autor">
        <w:r>
          <w:rPr>
            <w:bCs/>
          </w:rPr>
          <w:delText xml:space="preserve">                </w:delText>
        </w:r>
      </w:del>
      <w:r w:rsidRPr="002256AE">
        <w:rPr>
          <w:bCs/>
        </w:rPr>
        <w:t xml:space="preserve">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také porušenie povinností Prijímateľa v súvislosti s Projektom, ktoré je považované            za Nezrovnalosť v zmysle všeobecného nariadenia a Poskytovateľ stanoví,                        </w:t>
      </w:r>
      <w:r w:rsidRPr="002256AE">
        <w:rPr>
          <w:bCs/>
        </w:rPr>
        <w:lastRenderedPageBreak/>
        <w:t xml:space="preserve">že v prípade neodstránenia porušení povinností Prijímateľa, ktoré boli dôvodom vzniku takejto Nezrovnalosti, v primeranej lehote, ide o dôvod na mimoriadne ukončenie Projektu zo strany Poskytovateľa; </w:t>
      </w:r>
    </w:p>
    <w:p w14:paraId="617ADD5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opakované nepredloženie Žiadosti o platbu v lehote podľa článku 5 odsek 1 VP; </w:t>
      </w:r>
    </w:p>
    <w:p w14:paraId="4189FAFE"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článku 16 odsek </w:t>
      </w:r>
      <w:smartTag w:uri="urn:schemas-microsoft-com:office:smarttags" w:element="metricconverter">
        <w:smartTagPr>
          <w:attr w:name="ProductID" w:val="1 a"/>
        </w:smartTagPr>
        <w:r w:rsidRPr="002256AE">
          <w:rPr>
            <w:bCs/>
          </w:rPr>
          <w:t>1 a</w:t>
        </w:r>
      </w:smartTag>
      <w:r w:rsidRPr="002256AE">
        <w:rPr>
          <w:bCs/>
        </w:rPr>
        <w:t xml:space="preserve"> článku 18 odsek 3 týchto VP;</w:t>
      </w:r>
    </w:p>
    <w:p w14:paraId="656EB870" w14:textId="77777777" w:rsidR="001E69AF" w:rsidRPr="002256AE" w:rsidRDefault="00083609">
      <w:pPr>
        <w:pStyle w:val="Odsekzoznamu1"/>
        <w:numPr>
          <w:ilvl w:val="0"/>
          <w:numId w:val="45"/>
        </w:numPr>
        <w:spacing w:before="120" w:after="120"/>
        <w:ind w:left="709" w:hanging="284"/>
        <w:contextualSpacing w:val="0"/>
        <w:jc w:val="both"/>
        <w:rPr>
          <w:bCs/>
        </w:rPr>
      </w:pPr>
      <w:r w:rsidRPr="002256AE">
        <w:rPr>
          <w:bCs/>
        </w:rPr>
        <w:t>vykonanie takého úkonu zo strany Prijímateľa, na ktorý je potrebný písomný súhlas Poskytovateľa v prípade, ak súhlas nebol udelený, a to ani dodatočne</w:t>
      </w:r>
      <w:r w:rsidR="001E69AF" w:rsidRPr="002256AE">
        <w:rPr>
          <w:bCs/>
        </w:rPr>
        <w:t>;</w:t>
      </w:r>
    </w:p>
    <w:p w14:paraId="63A69C8B" w14:textId="58D036AF" w:rsidR="00EE0DF4" w:rsidRPr="002256AE" w:rsidRDefault="001E69AF">
      <w:pPr>
        <w:pStyle w:val="Odsekzoznamu1"/>
        <w:numPr>
          <w:ilvl w:val="0"/>
          <w:numId w:val="45"/>
        </w:numPr>
        <w:spacing w:before="120" w:after="120"/>
        <w:ind w:left="709" w:hanging="284"/>
        <w:contextualSpacing w:val="0"/>
        <w:jc w:val="both"/>
        <w:rPr>
          <w:bCs/>
        </w:rPr>
      </w:pPr>
      <w:r w:rsidRPr="002256AE">
        <w:t>ak nedošlo k dodaniu tovarov, poskytnutiu služieb alebo vykonaniu stavebných prác, ktoré boli uhradené na základe Preddavkovej platby spôsobom a v lehotách stanovených zmluvou medzi Prijímateľom a jeho Dodávateľom v nadväznosti na čl. 5 ods</w:t>
      </w:r>
      <w:r w:rsidR="00A45554" w:rsidRPr="002256AE">
        <w:t>ek</w:t>
      </w:r>
      <w:r w:rsidRPr="002256AE">
        <w:t xml:space="preserve"> 3</w:t>
      </w:r>
      <w:r w:rsidR="00A45554" w:rsidRPr="002256AE">
        <w:t xml:space="preserve"> týchto VP</w:t>
      </w:r>
      <w:r w:rsidRPr="002256AE">
        <w:t>.</w:t>
      </w:r>
    </w:p>
    <w:p w14:paraId="09D0640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2F16CDD6" w:rsidR="00EE0DF4" w:rsidRPr="002256AE" w:rsidRDefault="00083609">
      <w:pPr>
        <w:numPr>
          <w:ilvl w:val="0"/>
          <w:numId w:val="16"/>
        </w:numPr>
        <w:tabs>
          <w:tab w:val="clear" w:pos="360"/>
        </w:tabs>
        <w:spacing w:before="120" w:after="120"/>
        <w:ind w:left="426" w:hanging="426"/>
        <w:jc w:val="both"/>
        <w:rPr>
          <w:bCs/>
        </w:rPr>
      </w:pPr>
      <w:r w:rsidRPr="002256AE">
        <w:rPr>
          <w:bCs/>
        </w:rPr>
        <w:t>V prípade mimoriadneho ukončenia Projektu podľa ods. 3 písm. b) tohto článku je Prijímateľ povinný vrátiť NFP alebo jeho časť podľa článku 16 VP. Vzhľadom na to,             že ide o porušenie podmienok pre poskytnutie NFP, ktorých nesplnenie je spojené</w:t>
      </w:r>
      <w:del w:id="703" w:author="Autor">
        <w:r>
          <w:rPr>
            <w:bCs/>
          </w:rPr>
          <w:delText xml:space="preserve">                 </w:delText>
        </w:r>
      </w:del>
      <w:r w:rsidRPr="002256AE">
        <w:rPr>
          <w:bCs/>
        </w:rPr>
        <w:t xml:space="preserve">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Pr="002256AE" w:rsidRDefault="00083609">
      <w:pPr>
        <w:numPr>
          <w:ilvl w:val="0"/>
          <w:numId w:val="16"/>
        </w:numPr>
        <w:tabs>
          <w:tab w:val="clear" w:pos="360"/>
        </w:tabs>
        <w:spacing w:before="120" w:after="120"/>
        <w:ind w:left="426" w:hanging="426"/>
        <w:jc w:val="both"/>
        <w:rPr>
          <w:bCs/>
        </w:rPr>
      </w:pPr>
      <w:r w:rsidRPr="002256AE">
        <w:rPr>
          <w:bCs/>
        </w:rPr>
        <w:lastRenderedPageBreak/>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Pr="002256AE" w:rsidRDefault="00083609">
      <w:pPr>
        <w:keepNext/>
        <w:spacing w:before="240" w:after="240"/>
        <w:ind w:left="1440" w:hanging="1440"/>
        <w:jc w:val="both"/>
        <w:outlineLvl w:val="2"/>
        <w:rPr>
          <w:b/>
          <w:bCs/>
          <w:lang w:eastAsia="x-none"/>
        </w:rPr>
      </w:pPr>
      <w:r w:rsidRPr="002256AE">
        <w:rPr>
          <w:b/>
        </w:rPr>
        <w:t>ČLÁNOK</w:t>
      </w:r>
      <w:r w:rsidRPr="002256AE">
        <w:rPr>
          <w:b/>
          <w:bCs/>
          <w:lang w:val="x-none" w:eastAsia="x-none"/>
        </w:rPr>
        <w:t xml:space="preserve"> </w:t>
      </w:r>
      <w:r w:rsidRPr="002256AE">
        <w:rPr>
          <w:b/>
          <w:bCs/>
          <w:lang w:eastAsia="x-none"/>
        </w:rPr>
        <w:t>16</w:t>
      </w:r>
      <w:r w:rsidRPr="002256AE">
        <w:rPr>
          <w:b/>
          <w:bCs/>
          <w:lang w:val="x-none" w:eastAsia="x-none"/>
        </w:rPr>
        <w:tab/>
        <w:t xml:space="preserve">VYSPORIADANIE FINANČNÝCH VZŤAHOV </w:t>
      </w:r>
    </w:p>
    <w:p w14:paraId="6A29E6BC" w14:textId="18E34DCE" w:rsidR="00EE0DF4" w:rsidRPr="002256AE" w:rsidRDefault="00083609">
      <w:pPr>
        <w:numPr>
          <w:ilvl w:val="0"/>
          <w:numId w:val="13"/>
        </w:numPr>
        <w:tabs>
          <w:tab w:val="clear" w:pos="540"/>
          <w:tab w:val="num" w:pos="-4962"/>
        </w:tabs>
        <w:spacing w:before="120" w:after="120"/>
        <w:ind w:left="425" w:hanging="425"/>
        <w:jc w:val="both"/>
      </w:pPr>
      <w:r w:rsidRPr="002256AE">
        <w:t xml:space="preserve">Prijímateľ </w:t>
      </w:r>
      <w:del w:id="704" w:author="Autor">
        <w:r>
          <w:delText>sa zaväzuje</w:delText>
        </w:r>
      </w:del>
      <w:ins w:id="705" w:author="Autor">
        <w:r w:rsidR="009A35A1">
          <w:t>je povinný</w:t>
        </w:r>
      </w:ins>
      <w:r w:rsidRPr="002256AE">
        <w:t>:</w:t>
      </w:r>
    </w:p>
    <w:p w14:paraId="6485A9DD" w14:textId="77777777" w:rsidR="00EE0DF4" w:rsidRPr="002256AE" w:rsidRDefault="00083609">
      <w:pPr>
        <w:pStyle w:val="Odsekzoznamu11"/>
        <w:numPr>
          <w:ilvl w:val="0"/>
          <w:numId w:val="36"/>
        </w:numPr>
        <w:tabs>
          <w:tab w:val="num" w:pos="-4962"/>
        </w:tabs>
        <w:spacing w:before="120" w:after="120"/>
        <w:ind w:left="709" w:hanging="284"/>
        <w:contextualSpacing w:val="0"/>
        <w:jc w:val="both"/>
        <w:pPrChange w:id="706" w:author="Autor">
          <w:pPr>
            <w:pStyle w:val="Odsekzoznamu1"/>
            <w:numPr>
              <w:numId w:val="36"/>
            </w:numPr>
            <w:tabs>
              <w:tab w:val="num" w:pos="-4962"/>
            </w:tabs>
            <w:spacing w:before="120" w:after="120"/>
            <w:ind w:hanging="360"/>
            <w:contextualSpacing w:val="0"/>
            <w:jc w:val="both"/>
          </w:pPr>
        </w:pPrChange>
      </w:pPr>
      <w:r w:rsidRPr="002256AE">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14:paraId="76D26EE1" w14:textId="77777777" w:rsidR="00EE0DF4" w:rsidRPr="002256AE" w:rsidRDefault="00083609">
      <w:pPr>
        <w:pStyle w:val="Odsekzoznamu11"/>
        <w:numPr>
          <w:ilvl w:val="0"/>
          <w:numId w:val="36"/>
        </w:numPr>
        <w:tabs>
          <w:tab w:val="num" w:pos="-4962"/>
        </w:tabs>
        <w:spacing w:before="120" w:after="120"/>
        <w:ind w:left="709" w:hanging="284"/>
        <w:contextualSpacing w:val="0"/>
        <w:jc w:val="both"/>
        <w:pPrChange w:id="707" w:author="Autor">
          <w:pPr>
            <w:pStyle w:val="Odsekzoznamu1"/>
            <w:numPr>
              <w:numId w:val="36"/>
            </w:numPr>
            <w:tabs>
              <w:tab w:val="num" w:pos="-4962"/>
            </w:tabs>
            <w:spacing w:before="120" w:after="120"/>
            <w:ind w:hanging="360"/>
            <w:contextualSpacing w:val="0"/>
            <w:jc w:val="both"/>
          </w:pPr>
        </w:pPrChange>
      </w:pPr>
      <w:r w:rsidRPr="002256AE">
        <w:t xml:space="preserve">vrátiť prostriedky poskytnuté omylom; suma neprevyšujúca 40 EUR podľa § 33 ods. 2 zákona o príspevku z EŠIF sa v tomto prípade neuplatňuje;  </w:t>
      </w:r>
    </w:p>
    <w:p w14:paraId="01F4A7A7" w14:textId="034AD7BE" w:rsidR="00EE0DF4" w:rsidRPr="002256AE" w:rsidRDefault="00083609">
      <w:pPr>
        <w:pStyle w:val="Odsekzoznamu11"/>
        <w:numPr>
          <w:ilvl w:val="0"/>
          <w:numId w:val="36"/>
        </w:numPr>
        <w:tabs>
          <w:tab w:val="num" w:pos="-4962"/>
        </w:tabs>
        <w:spacing w:before="120" w:after="120"/>
        <w:ind w:left="709" w:hanging="284"/>
        <w:contextualSpacing w:val="0"/>
        <w:jc w:val="both"/>
        <w:pPrChange w:id="708" w:author="Autor">
          <w:pPr>
            <w:pStyle w:val="Odsekzoznamu1"/>
            <w:numPr>
              <w:numId w:val="36"/>
            </w:numPr>
            <w:tabs>
              <w:tab w:val="num" w:pos="-4962"/>
            </w:tabs>
            <w:spacing w:before="120" w:after="120"/>
            <w:ind w:hanging="360"/>
            <w:contextualSpacing w:val="0"/>
            <w:jc w:val="both"/>
          </w:pPr>
        </w:pPrChange>
      </w:pPr>
      <w:r w:rsidRPr="002256AE">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14:paraId="21D0532A" w14:textId="65919F2A" w:rsidR="00EE0DF4" w:rsidRPr="002256AE" w:rsidRDefault="00083609">
      <w:pPr>
        <w:pStyle w:val="Odsekzoznamu11"/>
        <w:numPr>
          <w:ilvl w:val="0"/>
          <w:numId w:val="36"/>
        </w:numPr>
        <w:tabs>
          <w:tab w:val="num" w:pos="-4962"/>
        </w:tabs>
        <w:spacing w:before="120" w:after="120"/>
        <w:ind w:left="709" w:hanging="284"/>
        <w:contextualSpacing w:val="0"/>
        <w:jc w:val="both"/>
        <w:pPrChange w:id="709" w:author="Autor">
          <w:pPr>
            <w:pStyle w:val="Odsekzoznamu1"/>
            <w:numPr>
              <w:numId w:val="36"/>
            </w:numPr>
            <w:tabs>
              <w:tab w:val="num" w:pos="-4962"/>
            </w:tabs>
            <w:spacing w:before="120" w:after="120"/>
            <w:ind w:hanging="360"/>
            <w:contextualSpacing w:val="0"/>
            <w:jc w:val="both"/>
          </w:pPr>
        </w:pPrChange>
      </w:pPr>
      <w:r w:rsidRPr="002256AE">
        <w:t xml:space="preserve">vrátiť NFP alebo jeho časť, ak </w:t>
      </w:r>
      <w:del w:id="710" w:author="Autor">
        <w:r>
          <w:delText>Prijímateľ porušil ustanovenia Právnych predpisov SR alebo právnych aktov EÚ,</w:delText>
        </w:r>
      </w:del>
      <w:ins w:id="711" w:author="Autor">
        <w:r w:rsidR="0000785D" w:rsidRPr="002256AE">
          <w:t>v súvislosti s Projektom bolo</w:t>
        </w:r>
        <w:r w:rsidRPr="002256AE">
          <w:t xml:space="preserve"> poruš</w:t>
        </w:r>
        <w:r w:rsidR="0000785D" w:rsidRPr="002256AE">
          <w:t>ené</w:t>
        </w:r>
        <w:r w:rsidRPr="002256AE">
          <w:t xml:space="preserve"> ustanoveni</w:t>
        </w:r>
        <w:r w:rsidR="0000785D" w:rsidRPr="002256AE">
          <w:t>e</w:t>
        </w:r>
        <w:r w:rsidRPr="002256AE">
          <w:t xml:space="preserve"> Právn</w:t>
        </w:r>
        <w:r w:rsidR="00245C8D" w:rsidRPr="002256AE">
          <w:t>eho</w:t>
        </w:r>
        <w:r w:rsidRPr="002256AE">
          <w:t xml:space="preserve"> predpis</w:t>
        </w:r>
        <w:r w:rsidR="00245C8D" w:rsidRPr="002256AE">
          <w:t>u</w:t>
        </w:r>
        <w:r w:rsidRPr="002256AE">
          <w:t xml:space="preserve"> SR alebo právn</w:t>
        </w:r>
        <w:r w:rsidR="00245C8D" w:rsidRPr="002256AE">
          <w:t>eho</w:t>
        </w:r>
        <w:r w:rsidRPr="002256AE">
          <w:t xml:space="preserve"> akt</w:t>
        </w:r>
        <w:r w:rsidR="00245C8D" w:rsidRPr="002256AE">
          <w:t>u</w:t>
        </w:r>
        <w:r w:rsidRPr="002256AE">
          <w:t xml:space="preserve"> EÚ</w:t>
        </w:r>
        <w:r w:rsidR="0000785D" w:rsidRPr="002256AE">
          <w:t xml:space="preserve"> (bez ohľadu na konanie alebo opomenutie Prijímateľa alebo jeho zavinenie)</w:t>
        </w:r>
      </w:ins>
      <w:r w:rsidRPr="002256AE">
        <w:t xml:space="preserve"> a toto porušenie znamená Nezrovnalosť a nejde o porušenie finančnej disciplíny podľa § 31 ods. 1 písmena a), b), c) </w:t>
      </w:r>
      <w:del w:id="712" w:author="Autor">
        <w:r>
          <w:delText>zákona</w:delText>
        </w:r>
      </w:del>
      <w:ins w:id="713" w:author="Autor">
        <w:r w:rsidR="00245C8D" w:rsidRPr="002256AE">
          <w:t>Z</w:t>
        </w:r>
        <w:r w:rsidRPr="002256AE">
          <w:t>ákona</w:t>
        </w:r>
      </w:ins>
      <w:r w:rsidRPr="002256AE">
        <w:t xml:space="preserve"> o rozpočtových pravidlách; vzhľadom k skutočnosti, že </w:t>
      </w:r>
      <w:del w:id="714" w:author="Autor">
        <w:r>
          <w:delText>spôsobenie Nezrovnalosti zo strany Prijímateľa</w:delText>
        </w:r>
      </w:del>
      <w:ins w:id="715" w:author="Autor">
        <w:r w:rsidR="0000785D" w:rsidRPr="002256AE">
          <w:t>za Nezrovnalosť</w:t>
        </w:r>
      </w:ins>
      <w:r w:rsidR="0000785D" w:rsidRPr="002256AE">
        <w:t xml:space="preserve"> </w:t>
      </w:r>
      <w:r w:rsidRPr="002256AE">
        <w:t xml:space="preserve">sa považuje </w:t>
      </w:r>
      <w:del w:id="716" w:author="Autor">
        <w:r>
          <w:delText>za</w:delText>
        </w:r>
      </w:del>
      <w:r w:rsidRPr="002256AE">
        <w:t xml:space="preserve">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1E940B77" w:rsidR="00EE0DF4" w:rsidRPr="002256AE" w:rsidRDefault="00083609">
      <w:pPr>
        <w:pStyle w:val="Odsekzoznamu11"/>
        <w:numPr>
          <w:ilvl w:val="0"/>
          <w:numId w:val="36"/>
        </w:numPr>
        <w:tabs>
          <w:tab w:val="num" w:pos="-4962"/>
        </w:tabs>
        <w:spacing w:before="120" w:after="120"/>
        <w:ind w:left="709" w:hanging="284"/>
        <w:contextualSpacing w:val="0"/>
        <w:jc w:val="both"/>
        <w:pPrChange w:id="717" w:author="Autor">
          <w:pPr>
            <w:pStyle w:val="Odsekzoznamu1"/>
            <w:numPr>
              <w:numId w:val="36"/>
            </w:numPr>
            <w:tabs>
              <w:tab w:val="num" w:pos="-4962"/>
            </w:tabs>
            <w:spacing w:before="120" w:after="120"/>
            <w:ind w:hanging="360"/>
            <w:contextualSpacing w:val="0"/>
            <w:jc w:val="both"/>
          </w:pPr>
        </w:pPrChange>
      </w:pPr>
      <w:r w:rsidRPr="002256AE">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w:t>
      </w:r>
      <w:del w:id="718" w:author="Autor">
        <w:r>
          <w:delText xml:space="preserve"> poskytovanom</w:delText>
        </w:r>
      </w:del>
      <w:r w:rsidRPr="002256AE">
        <w:t xml:space="preserve"> z EŠIF sa uplatní na poskytnutý NFP alebo jeho časť;</w:t>
      </w:r>
    </w:p>
    <w:p w14:paraId="0AB8192C" w14:textId="77777777" w:rsidR="00EE0DF4" w:rsidRPr="002256AE" w:rsidRDefault="00083609">
      <w:pPr>
        <w:pStyle w:val="Odsekzoznamu11"/>
        <w:numPr>
          <w:ilvl w:val="0"/>
          <w:numId w:val="36"/>
        </w:numPr>
        <w:tabs>
          <w:tab w:val="num" w:pos="-4962"/>
        </w:tabs>
        <w:spacing w:before="120" w:after="120"/>
        <w:ind w:left="709" w:hanging="284"/>
        <w:contextualSpacing w:val="0"/>
        <w:jc w:val="both"/>
        <w:pPrChange w:id="719" w:author="Autor">
          <w:pPr>
            <w:pStyle w:val="Odsekzoznamu1"/>
            <w:numPr>
              <w:numId w:val="36"/>
            </w:numPr>
            <w:tabs>
              <w:tab w:val="num" w:pos="-4962"/>
            </w:tabs>
            <w:spacing w:before="120" w:after="120"/>
            <w:ind w:hanging="360"/>
            <w:contextualSpacing w:val="0"/>
            <w:jc w:val="both"/>
          </w:pPr>
        </w:pPrChange>
      </w:pPr>
      <w:r w:rsidRPr="002256AE">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Pr="002256AE" w:rsidRDefault="00083609">
      <w:pPr>
        <w:pStyle w:val="Odsekzoznamu11"/>
        <w:numPr>
          <w:ilvl w:val="0"/>
          <w:numId w:val="36"/>
        </w:numPr>
        <w:tabs>
          <w:tab w:val="num" w:pos="-4962"/>
          <w:tab w:val="left" w:pos="567"/>
        </w:tabs>
        <w:spacing w:before="120" w:after="120"/>
        <w:ind w:left="709" w:hanging="284"/>
        <w:contextualSpacing w:val="0"/>
        <w:jc w:val="both"/>
        <w:pPrChange w:id="720" w:author="Autor">
          <w:pPr>
            <w:pStyle w:val="Odsekzoznamu1"/>
            <w:numPr>
              <w:numId w:val="36"/>
            </w:numPr>
            <w:tabs>
              <w:tab w:val="num" w:pos="-4962"/>
              <w:tab w:val="left" w:pos="567"/>
            </w:tabs>
            <w:spacing w:before="120" w:after="120"/>
            <w:ind w:hanging="360"/>
            <w:contextualSpacing w:val="0"/>
            <w:jc w:val="both"/>
          </w:pPr>
        </w:pPrChange>
      </w:pPr>
      <w:r w:rsidRPr="002256AE">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03CA79E6" w:rsidR="00EE0DF4" w:rsidRPr="002256AE" w:rsidRDefault="00083609">
      <w:pPr>
        <w:pStyle w:val="Odsekzoznamu11"/>
        <w:numPr>
          <w:ilvl w:val="0"/>
          <w:numId w:val="36"/>
        </w:numPr>
        <w:tabs>
          <w:tab w:val="num" w:pos="-4962"/>
        </w:tabs>
        <w:spacing w:before="120" w:after="120"/>
        <w:ind w:left="709" w:hanging="284"/>
        <w:contextualSpacing w:val="0"/>
        <w:jc w:val="both"/>
        <w:pPrChange w:id="721" w:author="Autor">
          <w:pPr>
            <w:pStyle w:val="Odsekzoznamu1"/>
            <w:numPr>
              <w:numId w:val="36"/>
            </w:numPr>
            <w:tabs>
              <w:tab w:val="num" w:pos="-4962"/>
            </w:tabs>
            <w:spacing w:before="120" w:after="120"/>
            <w:ind w:hanging="360"/>
            <w:contextualSpacing w:val="0"/>
            <w:jc w:val="both"/>
          </w:pPr>
        </w:pPrChange>
      </w:pPr>
      <w:r w:rsidRPr="002256AE">
        <w:t xml:space="preserve">vrátiť čistý príjem z Projektu v prípade, ak bol počas Realizácie Projektu alebo v období troch rokov od Finančného ukončenia Projektu vytvorený príjem podľa článku 61 </w:t>
      </w:r>
      <w:r w:rsidRPr="002256AE">
        <w:lastRenderedPageBreak/>
        <w:t xml:space="preserve">všeobecného nariadenia; vrátiť iný </w:t>
      </w:r>
      <w:del w:id="722" w:author="Autor">
        <w:r>
          <w:delText xml:space="preserve"> </w:delText>
        </w:r>
      </w:del>
      <w:r w:rsidRPr="002256AE">
        <w:t xml:space="preserve">čistý príjem </w:t>
      </w:r>
      <w:del w:id="723" w:author="Autor">
        <w:r>
          <w:delText xml:space="preserve"> </w:delText>
        </w:r>
      </w:del>
      <w:r w:rsidRPr="002256AE">
        <w:t>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063535D" w:rsidR="00EE0DF4" w:rsidRPr="002256AE" w:rsidRDefault="00083609">
      <w:pPr>
        <w:pStyle w:val="Odsekzoznamu11"/>
        <w:numPr>
          <w:ilvl w:val="0"/>
          <w:numId w:val="36"/>
        </w:numPr>
        <w:tabs>
          <w:tab w:val="num" w:pos="-4962"/>
        </w:tabs>
        <w:spacing w:before="120" w:after="120"/>
        <w:ind w:left="709" w:hanging="283"/>
        <w:contextualSpacing w:val="0"/>
        <w:jc w:val="both"/>
        <w:pPrChange w:id="724" w:author="Autor">
          <w:pPr>
            <w:pStyle w:val="Odsekzoznamu1"/>
            <w:numPr>
              <w:numId w:val="36"/>
            </w:numPr>
            <w:tabs>
              <w:tab w:val="num" w:pos="-4962"/>
            </w:tabs>
            <w:spacing w:before="120" w:after="120"/>
            <w:ind w:hanging="360"/>
            <w:contextualSpacing w:val="0"/>
            <w:jc w:val="both"/>
          </w:pPr>
        </w:pPrChange>
      </w:pPr>
      <w:r w:rsidRPr="002256AE">
        <w:t>odviesť výnos z prostriedkov NFP podľa § 7 ods. 1 písm. m) zákona  o rozpočtových pravidlách vzniknutý na základe úročenia poskytnutého NFP (ďalej len „výnos“); uvedené platí len v prípade poskytnutia NFP systémom zálohovej platby a/alebo predfinancovania; suma neprevyšujúca 40 EUR podľa § 33 ods.</w:t>
      </w:r>
      <w:r w:rsidR="00D770E2" w:rsidRPr="002256AE">
        <w:t xml:space="preserve"> 2 zákona </w:t>
      </w:r>
      <w:r w:rsidRPr="002256AE">
        <w:t>o príspevku z EŠIF sa v tomto prípade neuplatňuje;</w:t>
      </w:r>
    </w:p>
    <w:p w14:paraId="63021A12" w14:textId="789F2CFA" w:rsidR="00EE0DF4" w:rsidRPr="002256AE" w:rsidRDefault="00083609">
      <w:pPr>
        <w:pStyle w:val="Odsekzoznamu11"/>
        <w:numPr>
          <w:ilvl w:val="0"/>
          <w:numId w:val="36"/>
        </w:numPr>
        <w:tabs>
          <w:tab w:val="num" w:pos="-4962"/>
        </w:tabs>
        <w:spacing w:before="120" w:after="120"/>
        <w:ind w:left="709" w:hanging="283"/>
        <w:contextualSpacing w:val="0"/>
        <w:jc w:val="both"/>
        <w:pPrChange w:id="725" w:author="Autor">
          <w:pPr>
            <w:pStyle w:val="Odsekzoznamu1"/>
            <w:numPr>
              <w:numId w:val="36"/>
            </w:numPr>
            <w:tabs>
              <w:tab w:val="num" w:pos="-4962"/>
            </w:tabs>
            <w:spacing w:before="120" w:after="120"/>
            <w:ind w:hanging="360"/>
            <w:contextualSpacing w:val="0"/>
            <w:jc w:val="both"/>
          </w:pPr>
        </w:pPrChange>
      </w:pPr>
      <w:r w:rsidRPr="002256AE">
        <w:t>ak to určí Poskytovateľ, vrátiť NFP alebo jeho časť v prípade, ak Prijímateľ nedosiahol hodnotu Merateľného ukazovateľa Projektu uvedenej v Schválenej žiadosti o NFP s odchýlkou presahujúcou 5% oproti schválenej hodno</w:t>
      </w:r>
      <w:r w:rsidR="00D770E2" w:rsidRPr="002256AE">
        <w:t>te, a to úmerne</w:t>
      </w:r>
      <w:r w:rsidRPr="002256AE">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Pr="002256AE" w:rsidRDefault="00EA40D3">
      <w:pPr>
        <w:pStyle w:val="Odsekzoznamu11"/>
        <w:numPr>
          <w:ilvl w:val="0"/>
          <w:numId w:val="36"/>
        </w:numPr>
        <w:spacing w:before="120" w:after="120"/>
        <w:contextualSpacing w:val="0"/>
        <w:jc w:val="both"/>
        <w:pPrChange w:id="726" w:author="Autor">
          <w:pPr>
            <w:pStyle w:val="Odsekzoznamu1"/>
            <w:numPr>
              <w:numId w:val="36"/>
            </w:numPr>
            <w:spacing w:before="120" w:after="120"/>
            <w:ind w:hanging="360"/>
            <w:contextualSpacing w:val="0"/>
            <w:jc w:val="both"/>
          </w:pPr>
        </w:pPrChange>
      </w:pPr>
      <w:r w:rsidRPr="002256AE">
        <w:t>vrátiť preplatok vzniknutý na základe zúčtovania Preddavkovej platby najneskôr spolu s predložením doplňujúcich údajov k preukázaniu dodania predmetu plnenia.</w:t>
      </w:r>
    </w:p>
    <w:p w14:paraId="6F1998A1" w14:textId="39A3F046" w:rsidR="00EE0DF4" w:rsidRPr="002256AE" w:rsidRDefault="00083609">
      <w:pPr>
        <w:numPr>
          <w:ilvl w:val="0"/>
          <w:numId w:val="13"/>
        </w:numPr>
        <w:tabs>
          <w:tab w:val="clear" w:pos="540"/>
          <w:tab w:val="num" w:pos="-4962"/>
        </w:tabs>
        <w:spacing w:before="120" w:after="120"/>
        <w:ind w:left="425" w:hanging="425"/>
        <w:jc w:val="both"/>
      </w:pPr>
      <w:r w:rsidRPr="002256AE">
        <w:t xml:space="preserve">V prípade vzniku povinnosti odvodu výnosu podľa odseku 1 písm. i) tohto článku VP sa </w:t>
      </w:r>
      <w:ins w:id="727" w:author="Autor">
        <w:r w:rsidR="00762912">
          <w:t xml:space="preserve">je </w:t>
        </w:r>
      </w:ins>
      <w:r w:rsidRPr="002256AE">
        <w:t xml:space="preserve">Prijímateľ </w:t>
      </w:r>
      <w:del w:id="728" w:author="Autor">
        <w:r>
          <w:delText>zaväzuje</w:delText>
        </w:r>
      </w:del>
      <w:ins w:id="729" w:author="Autor">
        <w:r w:rsidR="00762912">
          <w:t>povinný</w:t>
        </w:r>
      </w:ins>
      <w:r w:rsidR="00762912" w:rsidRPr="002256AE">
        <w:t xml:space="preserve"> </w:t>
      </w:r>
      <w:r w:rsidRPr="002256AE">
        <w:t>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ins w:id="730" w:author="Autor">
        <w:r w:rsidR="003B7598" w:rsidRPr="002256AE">
          <w:t>,</w:t>
        </w:r>
        <w:r w:rsidR="00C45B51" w:rsidRPr="002256AE">
          <w:t xml:space="preserve"> aj cez verejnú časť ITMS2014+,</w:t>
        </w:r>
      </w:ins>
      <w:r w:rsidRPr="002256AE">
        <w:t xml:space="preserve"> príslušnú sumu výnosu alebo čistého príjmu </w:t>
      </w:r>
      <w:del w:id="731" w:author="Autor">
        <w:r>
          <w:delText xml:space="preserve">                     </w:delText>
        </w:r>
      </w:del>
      <w:r w:rsidRPr="002256AE">
        <w:t xml:space="preserve">najneskôr </w:t>
      </w:r>
      <w:r w:rsidR="005079AA" w:rsidRPr="002256AE">
        <w:t xml:space="preserve">do </w:t>
      </w:r>
      <w:r w:rsidRPr="002256AE">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ins w:id="732" w:author="Autor">
        <w:r w:rsidR="00C45B51" w:rsidRPr="002256AE">
          <w:t xml:space="preserve">Pri realizácii úhrady Prijímateľ uvedie variabilný symbol, ktorý je automaticky generovaný systémom ITMS2014+ a je dostupný vo verejnej časti ITMS2014+. </w:t>
        </w:r>
      </w:ins>
      <w:r w:rsidRPr="002256AE">
        <w:t xml:space="preserve">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3B7B130A" w14:textId="7318C229" w:rsidR="004C0998" w:rsidRPr="002256AE" w:rsidRDefault="003D1FD8" w:rsidP="00D770E2">
      <w:pPr>
        <w:numPr>
          <w:ilvl w:val="0"/>
          <w:numId w:val="13"/>
        </w:numPr>
        <w:tabs>
          <w:tab w:val="clear" w:pos="540"/>
          <w:tab w:val="num" w:pos="-4962"/>
        </w:tabs>
        <w:spacing w:before="120" w:after="120"/>
        <w:ind w:left="425" w:hanging="425"/>
        <w:jc w:val="both"/>
      </w:pPr>
      <w:r w:rsidRPr="002256AE">
        <w:t xml:space="preserve">Ak nie je NFP alebo jeho časť vrátený z dôvodov uvedených v ods. 1 tohto čl. </w:t>
      </w:r>
      <w:del w:id="733" w:author="Autor">
        <w:r w:rsidRPr="00D64EC4">
          <w:delText>VZP</w:delText>
        </w:r>
      </w:del>
      <w:ins w:id="734" w:author="Autor">
        <w:r w:rsidRPr="002256AE">
          <w:t>VP</w:t>
        </w:r>
      </w:ins>
      <w:r w:rsidRPr="002256AE">
        <w:t xml:space="preserve"> iniciatívne zo strany Prijímateľa, s</w:t>
      </w:r>
      <w:r w:rsidR="00083609" w:rsidRPr="002256AE">
        <w:t>umu vrátenia NFP alebo jeho časti stanoví Poskytovateľ v ŽoV, ktorú zašle Prijímateľovi</w:t>
      </w:r>
      <w:r w:rsidR="00D770E2" w:rsidRPr="002256AE">
        <w:t xml:space="preserve"> </w:t>
      </w:r>
      <w:r w:rsidR="006A5928" w:rsidRPr="002256AE">
        <w:t xml:space="preserve">aj </w:t>
      </w:r>
      <w:del w:id="735" w:author="Autor">
        <w:r w:rsidR="00D770E2">
          <w:delText>prostredníctvom ITMS2014+</w:delText>
        </w:r>
        <w:r w:rsidR="00083609">
          <w:delText>.</w:delText>
        </w:r>
      </w:del>
      <w:ins w:id="736" w:author="Autor">
        <w:r w:rsidR="00C45B51" w:rsidRPr="002256AE">
          <w:t xml:space="preserve">elektronicky </w:t>
        </w:r>
        <w:r w:rsidR="00D770E2" w:rsidRPr="002256AE">
          <w:t>prostredníctvom ITMS2014+</w:t>
        </w:r>
        <w:r w:rsidR="00083609" w:rsidRPr="002256AE">
          <w:t xml:space="preserve">. </w:t>
        </w:r>
        <w:r w:rsidR="00455EFF">
          <w:t>K z</w:t>
        </w:r>
        <w:r w:rsidR="005D1133" w:rsidRPr="002256AE">
          <w:t>áväzné</w:t>
        </w:r>
        <w:r w:rsidR="00455EFF">
          <w:t>mu uplatneniu nároku Poskytovateľa na vrátenie</w:t>
        </w:r>
        <w:r w:rsidR="005D1133" w:rsidRPr="002256AE">
          <w:t xml:space="preserve"> NFP </w:t>
        </w:r>
        <w:r w:rsidR="00455EFF">
          <w:t>alebo jeho časti na základe</w:t>
        </w:r>
        <w:r w:rsidR="005D1133" w:rsidRPr="002256AE">
          <w:t xml:space="preserve"> ŽoV</w:t>
        </w:r>
        <w:r w:rsidR="00455EFF">
          <w:t xml:space="preserve"> dochádza zverejnením ŽoV Poskytovateľom vo verejnej časti ITMS2014+.</w:t>
        </w:r>
        <w:r w:rsidR="005D1133" w:rsidRPr="002256AE">
          <w:t xml:space="preserve"> Prijímateľ </w:t>
        </w:r>
        <w:r w:rsidR="00455EFF">
          <w:t xml:space="preserve">je o zverejnení ŽoV vo verejnej časti ITMS2014+ </w:t>
        </w:r>
        <w:r w:rsidR="005D1133" w:rsidRPr="002256AE">
          <w:t>informovaný automaticky generovanou notifikačnou elektronickou správou zo systému ITMS2014+</w:t>
        </w:r>
        <w:r w:rsidR="00455EFF">
          <w:t xml:space="preserve"> na e-mailovú adresu </w:t>
        </w:r>
        <w:r w:rsidR="00455EFF">
          <w:lastRenderedPageBreak/>
          <w:t>kontaktnej osoby</w:t>
        </w:r>
        <w:r w:rsidR="005D1133" w:rsidRPr="002256AE">
          <w:t>.</w:t>
        </w:r>
      </w:ins>
      <w:r w:rsidR="005D1133" w:rsidRPr="002256AE">
        <w:t xml:space="preserve"> </w:t>
      </w:r>
      <w:r w:rsidR="00083609" w:rsidRPr="002256AE">
        <w:t xml:space="preserve">Poskytovateľ v ŽoV uvedie výšku NFP, ktorú má Prijímateľ vrátiť a zároveň určí čísla účtov, na ktoré je Prijímateľ povinný vrátenie vykonať. </w:t>
      </w:r>
      <w:del w:id="737" w:author="Autor">
        <w:r w:rsidR="007817ED">
          <w:delText xml:space="preserve">V prípade </w:delText>
        </w:r>
        <w:r w:rsidR="00845B7C">
          <w:delText xml:space="preserve">mimoriadneho ukončenia Projektu alebo v prípade </w:delText>
        </w:r>
        <w:r w:rsidR="007817ED">
          <w:delText xml:space="preserve">povinnosti vrátenia </w:delText>
        </w:r>
        <w:r w:rsidR="007817ED" w:rsidRPr="007817ED">
          <w:delText xml:space="preserve">NFP na základe rozhodnutia správneho orgánu, Poskytovateľ nie je povinný zaslať Prijímateľovi ŽoV, keďže suma NFP, ktorá </w:delText>
        </w:r>
        <w:r w:rsidR="00D4679E">
          <w:delText>sa má vrátiť, vyplýva z</w:delText>
        </w:r>
        <w:r w:rsidR="00F15516">
          <w:delText xml:space="preserve"> dôvodu </w:delText>
        </w:r>
        <w:r w:rsidR="00D4679E" w:rsidRPr="00D4679E">
          <w:delText>mimoriadne</w:delText>
        </w:r>
        <w:r w:rsidR="00D4679E">
          <w:delText>ho ukončenia</w:delText>
        </w:r>
        <w:r w:rsidR="00D4679E" w:rsidRPr="00D4679E">
          <w:delText xml:space="preserve"> Projektu</w:delText>
        </w:r>
        <w:r w:rsidR="007817ED" w:rsidRPr="007817ED">
          <w:delText xml:space="preserve">, resp. zo znenia daného rozhodnutia; lehota na vrátenie NFP na základe </w:delText>
        </w:r>
        <w:r w:rsidR="00F15516">
          <w:delText xml:space="preserve">mimoriadneho ukončenia Projektu </w:delText>
        </w:r>
        <w:r w:rsidR="007817ED" w:rsidRPr="007817ED">
          <w:delText>alebo správneho rozhodnutia je rovnaká ako na vrátenie NFP alebo jeho časti na základe ŽoV podľa odseku 4 tohto článku VP.</w:delText>
        </w:r>
      </w:del>
    </w:p>
    <w:p w14:paraId="513DA7C5" w14:textId="77777777" w:rsidR="004C0998" w:rsidRPr="002256AE" w:rsidRDefault="004C0998" w:rsidP="004C0998">
      <w:pPr>
        <w:pStyle w:val="Odsekzoznamu"/>
        <w:ind w:left="540"/>
        <w:rPr>
          <w:rFonts w:eastAsia="Calibri"/>
        </w:rPr>
      </w:pPr>
    </w:p>
    <w:p w14:paraId="035B088D" w14:textId="00A0CBDA" w:rsidR="00EE0DF4" w:rsidRPr="002256AE" w:rsidRDefault="00083609" w:rsidP="00D770E2">
      <w:pPr>
        <w:numPr>
          <w:ilvl w:val="0"/>
          <w:numId w:val="13"/>
        </w:numPr>
        <w:tabs>
          <w:tab w:val="clear" w:pos="540"/>
          <w:tab w:val="num" w:pos="-4962"/>
        </w:tabs>
        <w:spacing w:before="120" w:after="120"/>
        <w:ind w:left="425" w:hanging="425"/>
        <w:jc w:val="both"/>
      </w:pPr>
      <w:r w:rsidRPr="002256AE">
        <w:t xml:space="preserve">Prijímateľ je povinný vrátiť NFP alebo jeho časť uvedený v ŽoV do 60 </w:t>
      </w:r>
      <w:bookmarkStart w:id="738" w:name="_GoBack"/>
      <w:bookmarkEnd w:id="738"/>
      <w:r w:rsidRPr="002256AE">
        <w:t xml:space="preserve">dní odo dňa </w:t>
      </w:r>
      <w:r w:rsidR="00B521A2" w:rsidRPr="002256AE">
        <w:t xml:space="preserve">doručenia </w:t>
      </w:r>
      <w:r w:rsidRPr="002256AE">
        <w:t>ŽoV</w:t>
      </w:r>
      <w:r w:rsidR="00D11D89" w:rsidRPr="002256AE">
        <w:t xml:space="preserve"> Prijímateľovi vo verejnej časti ITMS2014+</w:t>
      </w:r>
      <w:r w:rsidRPr="002256AE">
        <w:t>.</w:t>
      </w:r>
      <w:r w:rsidR="005D1133" w:rsidRPr="002256AE">
        <w:t xml:space="preserve"> </w:t>
      </w:r>
      <w:ins w:id="739" w:author="Autor">
        <w:r w:rsidR="005D1133" w:rsidRPr="002256AE">
          <w:t>Deň doručenia vo</w:t>
        </w:r>
        <w:r w:rsidR="00EF44B2">
          <w:t> </w:t>
        </w:r>
        <w:r w:rsidR="005D1133" w:rsidRPr="002256AE">
          <w:t>verejnej časti ITMS2014+ je totožný s dňom prechodu ŽoV do stavu „Odoslaný dlžníkovi“ v systéme ITMS2014+. Dňom nasledujúcim po dni sprístupnenia ŽoV vo</w:t>
        </w:r>
        <w:r w:rsidR="000534C1">
          <w:t> </w:t>
        </w:r>
        <w:r w:rsidR="005D1133" w:rsidRPr="002256AE">
          <w:t>verejnej časti ITMS2014+ začína plynúť 60 dňová lehota splatnosti.</w:t>
        </w:r>
        <w:r w:rsidRPr="002256AE">
          <w:t xml:space="preserve"> </w:t>
        </w:r>
      </w:ins>
      <w:r w:rsidR="00D11D89" w:rsidRPr="002256AE">
        <w:t>P</w:t>
      </w:r>
      <w:r w:rsidR="00EA40D3" w:rsidRPr="002256AE">
        <w:t xml:space="preserve">replatok vzniknutý na základe zúčtovania Preddavkovej platby </w:t>
      </w:r>
      <w:r w:rsidR="00D11D89" w:rsidRPr="002256AE">
        <w:t xml:space="preserve">je </w:t>
      </w:r>
      <w:del w:id="740" w:author="Autor">
        <w:r w:rsidR="00D11D89">
          <w:delText>p</w:delText>
        </w:r>
        <w:r w:rsidR="00D11D89" w:rsidRPr="00EA40D3">
          <w:delText>rijímateľ</w:delText>
        </w:r>
      </w:del>
      <w:ins w:id="741" w:author="Autor">
        <w:r w:rsidR="005D1133" w:rsidRPr="002256AE">
          <w:t>P</w:t>
        </w:r>
        <w:r w:rsidR="00D11D89" w:rsidRPr="002256AE">
          <w:t>rijímateľ</w:t>
        </w:r>
      </w:ins>
      <w:r w:rsidR="00D11D89" w:rsidRPr="002256AE">
        <w:t xml:space="preserve"> povinný vrátiť </w:t>
      </w:r>
      <w:r w:rsidR="00EA40D3" w:rsidRPr="002256AE">
        <w:t xml:space="preserve">najneskôr spolu s predložením Doplňujúcich údajov k preukázaniu dodania predmetu plnenia na základe oznámenia o vysporiadaní finančných vzťahov. </w:t>
      </w:r>
      <w:r w:rsidRPr="002256AE">
        <w:t xml:space="preserve">Ak Prijímateľ </w:t>
      </w:r>
      <w:r w:rsidR="00D11D89" w:rsidRPr="002256AE">
        <w:t xml:space="preserve">tieto </w:t>
      </w:r>
      <w:r w:rsidRPr="002256AE">
        <w:t>povinnos</w:t>
      </w:r>
      <w:r w:rsidR="00D11D89" w:rsidRPr="002256AE">
        <w:t>ti</w:t>
      </w:r>
      <w:r w:rsidRPr="002256AE">
        <w:t xml:space="preserve"> nesplní, </w:t>
      </w:r>
      <w:del w:id="742" w:author="Autor">
        <w:r>
          <w:delText>ani nedôjde k</w:delText>
        </w:r>
        <w:r w:rsidR="00B7700F">
          <w:delText xml:space="preserve"> udeleniu </w:delText>
        </w:r>
        <w:commentRangeStart w:id="743"/>
        <w:r w:rsidR="00B7700F">
          <w:delText xml:space="preserve">súhlasu </w:delText>
        </w:r>
        <w:commentRangeEnd w:id="743"/>
        <w:r w:rsidR="00B7700F">
          <w:rPr>
            <w:rStyle w:val="Odkaznakomentr"/>
            <w:szCs w:val="20"/>
          </w:rPr>
          <w:commentReference w:id="743"/>
        </w:r>
        <w:r w:rsidR="00B7700F">
          <w:delText>štatutárneho orgánu Prijímateľa so splátkovým kalendárom, resp. odkladom plnenia</w:delText>
        </w:r>
        <w:r>
          <w:delText>, Poskytovateľ:</w:delText>
        </w:r>
      </w:del>
      <w:ins w:id="744" w:author="Autor">
        <w:r w:rsidRPr="002256AE">
          <w:t>Poskytovateľ:</w:t>
        </w:r>
      </w:ins>
    </w:p>
    <w:p w14:paraId="5663BA60" w14:textId="77777777" w:rsidR="00EE0DF4" w:rsidRPr="002256AE" w:rsidRDefault="00083609">
      <w:pPr>
        <w:numPr>
          <w:ilvl w:val="1"/>
          <w:numId w:val="55"/>
        </w:numPr>
        <w:tabs>
          <w:tab w:val="clear" w:pos="1440"/>
          <w:tab w:val="num" w:pos="709"/>
        </w:tabs>
        <w:spacing w:line="264" w:lineRule="auto"/>
        <w:ind w:left="709" w:hanging="283"/>
        <w:jc w:val="both"/>
      </w:pPr>
      <w:r w:rsidRPr="002256AE">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24C0019B" w:rsidR="00EE0DF4" w:rsidRPr="002256AE" w:rsidRDefault="00083609">
      <w:pPr>
        <w:numPr>
          <w:ilvl w:val="1"/>
          <w:numId w:val="55"/>
        </w:numPr>
        <w:tabs>
          <w:tab w:val="clear" w:pos="1440"/>
          <w:tab w:val="num" w:pos="709"/>
        </w:tabs>
        <w:spacing w:before="120" w:after="120"/>
        <w:ind w:left="709" w:hanging="283"/>
        <w:jc w:val="both"/>
      </w:pPr>
      <w:r w:rsidRPr="002256AE">
        <w:t>oznámi porušenie pravidiel a podmienok uvedených v týchto VP ako prílohe rozhodnutia o schválení žiadosti o NFP, za ktorých bolo NFP poskytnuté, Úradu              pre verejné obstarávanie (ak ide o porušenie pravidiel a postupov verejného obstarávania) alebo</w:t>
      </w:r>
      <w:del w:id="745" w:author="Autor">
        <w:r>
          <w:delText xml:space="preserve"> </w:delText>
        </w:r>
      </w:del>
    </w:p>
    <w:p w14:paraId="476C87B4" w14:textId="750A6F6C" w:rsidR="00D04447" w:rsidRPr="002256AE" w:rsidRDefault="00D04447" w:rsidP="002256AE">
      <w:pPr>
        <w:spacing w:before="120" w:after="120"/>
        <w:ind w:left="425"/>
        <w:jc w:val="both"/>
        <w:rPr>
          <w:ins w:id="746" w:author="Autor"/>
        </w:rPr>
      </w:pPr>
      <w:ins w:id="747" w:author="Autor">
        <w:r w:rsidRPr="002256AE">
          <w:t xml:space="preserve">c) </w:t>
        </w:r>
      </w:ins>
      <w:r w:rsidR="00083609" w:rsidRPr="002256AE">
        <w:t>postupuje podľa § 41</w:t>
      </w:r>
      <w:r w:rsidR="00B1724C">
        <w:t xml:space="preserve"> </w:t>
      </w:r>
      <w:del w:id="748" w:author="Autor">
        <w:r w:rsidR="00083609">
          <w:delText>ods. 5</w:delText>
        </w:r>
      </w:del>
      <w:ins w:id="749" w:author="Autor">
        <w:r w:rsidR="00B1724C">
          <w:t>a 41a</w:t>
        </w:r>
      </w:ins>
      <w:r w:rsidR="00083609" w:rsidRPr="002256AE">
        <w:t xml:space="preserve"> zákona o príspevku z</w:t>
      </w:r>
      <w:r w:rsidR="00B7700F" w:rsidRPr="002256AE">
        <w:t> </w:t>
      </w:r>
      <w:r w:rsidR="00083609" w:rsidRPr="002256AE">
        <w:t>EŠIF</w:t>
      </w:r>
      <w:r w:rsidR="00B7700F" w:rsidRPr="002256AE">
        <w:t>.</w:t>
      </w:r>
      <w:r w:rsidR="00083609" w:rsidRPr="002256AE">
        <w:t xml:space="preserve"> </w:t>
      </w:r>
    </w:p>
    <w:p w14:paraId="18CC6520" w14:textId="189DE1A8" w:rsidR="00CA1DC8" w:rsidRDefault="00CA1DC8">
      <w:pPr>
        <w:pStyle w:val="Odsekzoznamu"/>
        <w:numPr>
          <w:ilvl w:val="0"/>
          <w:numId w:val="13"/>
        </w:numPr>
        <w:spacing w:before="120" w:after="120"/>
        <w:jc w:val="both"/>
        <w:pPrChange w:id="750" w:author="Autor">
          <w:pPr>
            <w:numPr>
              <w:numId w:val="13"/>
            </w:numPr>
            <w:tabs>
              <w:tab w:val="num" w:pos="-4962"/>
              <w:tab w:val="num" w:pos="540"/>
            </w:tabs>
            <w:spacing w:before="120" w:after="120"/>
            <w:ind w:left="540" w:hanging="540"/>
            <w:jc w:val="both"/>
          </w:pPr>
        </w:pPrChange>
      </w:pPr>
      <w:r w:rsidRPr="002256AE">
        <w:t>Prijímateľ</w:t>
      </w:r>
      <w:ins w:id="751" w:author="Autor">
        <w:r w:rsidR="005B2C37">
          <w:t xml:space="preserve">, </w:t>
        </w:r>
        <w:r w:rsidR="005B2C37" w:rsidRPr="00307126">
          <w:t>ktorý je štátnou rozpočtovou organizáciou</w:t>
        </w:r>
      </w:ins>
      <w:r w:rsidRPr="002256AE">
        <w:t xml:space="preserve"> realizuje vrátenie NFP alebo jeho časti formou platby na účet alebo formou rozpočtového opatrenia v súlade so žiadosťou o vrátenie finančných prostriedkov.</w:t>
      </w:r>
    </w:p>
    <w:p w14:paraId="5B09E0D1" w14:textId="0640CC8E" w:rsidR="005B2C37" w:rsidRDefault="005B2C37" w:rsidP="005B2C37">
      <w:pPr>
        <w:numPr>
          <w:ilvl w:val="0"/>
          <w:numId w:val="13"/>
        </w:numPr>
        <w:tabs>
          <w:tab w:val="clear" w:pos="540"/>
          <w:tab w:val="num" w:pos="-4962"/>
        </w:tabs>
        <w:spacing w:before="120" w:after="120"/>
        <w:ind w:left="425" w:hanging="425"/>
        <w:jc w:val="both"/>
      </w:pPr>
      <w:r w:rsidRPr="002256AE">
        <w:t xml:space="preserve">Vrátenie NFP alebo jeho časti formou </w:t>
      </w:r>
      <w:del w:id="752" w:author="Autor">
        <w:r w:rsidR="00CA1DC8" w:rsidRPr="0075034F">
          <w:rPr>
            <w:szCs w:val="22"/>
          </w:rPr>
          <w:delText>platby na účet</w:delText>
        </w:r>
      </w:del>
      <w:ins w:id="753" w:author="Autor">
        <w:r w:rsidRPr="002256AE">
          <w:t>rozpočtového opatrenia</w:t>
        </w:r>
      </w:ins>
      <w:r w:rsidRPr="002256AE">
        <w:t xml:space="preserve"> vykoná Prijímateľ prostredníctvom </w:t>
      </w:r>
      <w:del w:id="754" w:author="Autor">
        <w:r w:rsidR="00CA1DC8" w:rsidRPr="0075034F">
          <w:rPr>
            <w:szCs w:val="22"/>
          </w:rPr>
          <w:delText xml:space="preserve">platobného príkazu v banke s uvedením jedinečného, systémom </w:delText>
        </w:r>
      </w:del>
      <w:r w:rsidRPr="002256AE">
        <w:t>ITMS2014</w:t>
      </w:r>
      <w:del w:id="755" w:author="Autor">
        <w:r w:rsidR="00CA1DC8" w:rsidRPr="0075034F">
          <w:rPr>
            <w:szCs w:val="22"/>
          </w:rPr>
          <w:delText xml:space="preserve">+ automaticky generovaného variabilného symbolu. </w:delText>
        </w:r>
      </w:del>
      <w:ins w:id="756" w:author="Autor">
        <w:r w:rsidRPr="002256AE">
          <w:t>+.</w:t>
        </w:r>
      </w:ins>
    </w:p>
    <w:p w14:paraId="25029E33" w14:textId="77777777" w:rsidR="005B2C37" w:rsidRDefault="005B2C37" w:rsidP="005B2C37">
      <w:pPr>
        <w:numPr>
          <w:ilvl w:val="0"/>
          <w:numId w:val="13"/>
        </w:numPr>
        <w:tabs>
          <w:tab w:val="clear" w:pos="540"/>
          <w:tab w:val="num" w:pos="-4962"/>
        </w:tabs>
        <w:spacing w:before="120" w:after="120"/>
        <w:ind w:left="425" w:hanging="425"/>
        <w:jc w:val="both"/>
        <w:rPr>
          <w:ins w:id="757" w:author="Autor"/>
        </w:rPr>
      </w:pPr>
      <w:ins w:id="758" w:author="Autor">
        <w:r>
          <w:t xml:space="preserve">Prijímateľ, ktorý nie je štátnou rozpočtovou organizáciou </w:t>
        </w:r>
        <w:r w:rsidRPr="00307126">
          <w:t>realizuje vrátenie NFP alebo jeho časti formou platby na účet</w:t>
        </w:r>
        <w:r>
          <w:t>.</w:t>
        </w:r>
      </w:ins>
    </w:p>
    <w:p w14:paraId="707BD00F" w14:textId="7EF4091F" w:rsidR="005B2C37" w:rsidRDefault="005B2C37" w:rsidP="005B2C37">
      <w:pPr>
        <w:numPr>
          <w:ilvl w:val="0"/>
          <w:numId w:val="13"/>
        </w:numPr>
        <w:tabs>
          <w:tab w:val="clear" w:pos="540"/>
          <w:tab w:val="num" w:pos="-4962"/>
        </w:tabs>
        <w:spacing w:before="120" w:after="120"/>
        <w:ind w:left="425" w:hanging="425"/>
        <w:jc w:val="both"/>
        <w:rPr>
          <w:ins w:id="759" w:author="Autor"/>
        </w:rPr>
      </w:pPr>
      <w:r>
        <w:t>V</w:t>
      </w:r>
      <w:r w:rsidRPr="00307126">
        <w:t xml:space="preserve">rátenie NFP alebo jeho časti formou </w:t>
      </w:r>
      <w:del w:id="760" w:author="Autor">
        <w:r w:rsidR="00CA1DC8" w:rsidRPr="0060056F">
          <w:delText>rozpočtového opatrenia</w:delText>
        </w:r>
      </w:del>
      <w:ins w:id="761" w:author="Autor">
        <w:r w:rsidRPr="00307126">
          <w:t>platby na účet</w:t>
        </w:r>
        <w:r>
          <w:t xml:space="preserve"> </w:t>
        </w:r>
        <w:r w:rsidRPr="00307126">
          <w:t>je Prijímateľ povinný realizovať prostredníctvom príkazu na SEPA inkaso v rámci ITMS2014+ s uvedením jedinečného, ITMS2014+ automaticky generovaného variabilného symbolu; to neplatí pre Prijímateľa, ktorý je štátnou rozpočtovou organizáciou</w:t>
        </w:r>
        <w:r>
          <w:t>.</w:t>
        </w:r>
      </w:ins>
    </w:p>
    <w:p w14:paraId="58E9BEDE" w14:textId="730EEA89" w:rsidR="005B2C37" w:rsidRDefault="005B2C37" w:rsidP="005B2C37">
      <w:pPr>
        <w:numPr>
          <w:ilvl w:val="0"/>
          <w:numId w:val="13"/>
        </w:numPr>
        <w:tabs>
          <w:tab w:val="clear" w:pos="540"/>
          <w:tab w:val="num" w:pos="-4962"/>
        </w:tabs>
        <w:spacing w:before="120" w:after="120"/>
        <w:ind w:left="425" w:hanging="425"/>
        <w:jc w:val="both"/>
      </w:pPr>
      <w:ins w:id="762" w:author="Autor">
        <w:r w:rsidRPr="00307126">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w:t>
        </w:r>
      </w:ins>
      <w:r w:rsidRPr="00307126">
        <w:t xml:space="preserve"> vykoná </w:t>
      </w:r>
      <w:del w:id="763" w:author="Autor">
        <w:r w:rsidR="00C97411">
          <w:delText>P</w:delText>
        </w:r>
        <w:r w:rsidR="00CA1DC8" w:rsidRPr="0060056F">
          <w:delText>rijímateľ v Rozpočtovom informačnom systéme</w:delText>
        </w:r>
      </w:del>
      <w:ins w:id="764" w:author="Autor">
        <w:r w:rsidRPr="00307126">
          <w:t>vrátenie prostredníctvom platobného príkazu v banke s uvedením jedinečného, ITMS2014+ automaticky generovaného variabilného symbolu</w:t>
        </w:r>
      </w:ins>
      <w:r w:rsidRPr="00307126">
        <w:t>.</w:t>
      </w:r>
    </w:p>
    <w:p w14:paraId="1A4C2863" w14:textId="77777777" w:rsidR="005B2C37" w:rsidRPr="00307126" w:rsidRDefault="005B2C37" w:rsidP="005B2C37">
      <w:pPr>
        <w:numPr>
          <w:ilvl w:val="0"/>
          <w:numId w:val="13"/>
        </w:numPr>
        <w:tabs>
          <w:tab w:val="clear" w:pos="540"/>
          <w:tab w:val="num" w:pos="-4962"/>
        </w:tabs>
        <w:spacing w:before="120" w:after="120"/>
        <w:ind w:left="425" w:hanging="425"/>
        <w:jc w:val="both"/>
        <w:rPr>
          <w:ins w:id="765" w:author="Autor"/>
        </w:rPr>
      </w:pPr>
      <w:ins w:id="766" w:author="Autor">
        <w:r w:rsidRPr="00307126">
          <w:t xml:space="preserve">Pre zabezpečenie využitia príkazu na SEPA inkaso ako spôsobu vrátenia NFP alebo jeho časti sa Prijímateľ najneskôr pred zadaním prvého príkazu na SEPA inkaso prostredníctvom ITMS2014+ v zmysle odseku 6 tohto článku VZP zaväzuje zabezpečiť nasledovné: </w:t>
        </w:r>
      </w:ins>
    </w:p>
    <w:p w14:paraId="76B61A5B" w14:textId="77777777" w:rsidR="005B2C37" w:rsidRPr="00307126" w:rsidRDefault="005B2C37" w:rsidP="00360B63">
      <w:pPr>
        <w:numPr>
          <w:ilvl w:val="1"/>
          <w:numId w:val="13"/>
        </w:numPr>
        <w:tabs>
          <w:tab w:val="clear" w:pos="1440"/>
        </w:tabs>
        <w:spacing w:line="264" w:lineRule="auto"/>
        <w:ind w:left="709" w:hanging="283"/>
        <w:jc w:val="both"/>
        <w:rPr>
          <w:ins w:id="767" w:author="Autor"/>
        </w:rPr>
      </w:pPr>
      <w:ins w:id="768" w:author="Autor">
        <w:r w:rsidRPr="00307126">
          <w:t xml:space="preserve">Prijímateľ udelí súhlas na úhradu pohľadávok prostredníctvom príkazu na SEPA inkaso tým, že podpíše Mandát na inkaso; ak je v súlade s § 42 zákona o príspevku z EŠIF potrebné vrátiť NFP alebo jeho časť aj na účet certifikačného orgánu, Prijímateľ podpíše </w:t>
        </w:r>
        <w:r w:rsidRPr="00307126">
          <w:lastRenderedPageBreak/>
          <w:t>Mandát na inkaso aj v prospech certifikačného orgánu; vzor Mandátu na inkaso dodá Prijímateľovi Poskytovateľ;</w:t>
        </w:r>
      </w:ins>
    </w:p>
    <w:p w14:paraId="431DFE55" w14:textId="77777777" w:rsidR="005B2C37" w:rsidRDefault="005B2C37" w:rsidP="00360B63">
      <w:pPr>
        <w:numPr>
          <w:ilvl w:val="1"/>
          <w:numId w:val="13"/>
        </w:numPr>
        <w:tabs>
          <w:tab w:val="clear" w:pos="1440"/>
        </w:tabs>
        <w:spacing w:line="264" w:lineRule="auto"/>
        <w:ind w:left="709" w:hanging="283"/>
        <w:jc w:val="both"/>
        <w:rPr>
          <w:ins w:id="769" w:author="Autor"/>
        </w:rPr>
      </w:pPr>
      <w:ins w:id="770" w:author="Autor">
        <w:r w:rsidRPr="00307126">
          <w:t>Prijímateľ na základe podpísaného Mandátu na inkaso zadá súhlas s inkasom v banke, v ktorej má zriadený účet, z ktorého chce realizovať vrátenie NFP alebo jeho časti.</w:t>
        </w:r>
        <w:r>
          <w:t xml:space="preserve">                                                                                                                 </w:t>
        </w:r>
      </w:ins>
    </w:p>
    <w:p w14:paraId="7BE6A9B8" w14:textId="70B2E4A8" w:rsidR="005B2C37" w:rsidRPr="002256AE" w:rsidRDefault="005B2C37" w:rsidP="00360B63">
      <w:pPr>
        <w:pStyle w:val="Odsekzoznamu"/>
        <w:spacing w:before="120" w:after="120"/>
        <w:ind w:left="540"/>
        <w:jc w:val="both"/>
        <w:rPr>
          <w:ins w:id="771" w:author="Autor"/>
        </w:rPr>
      </w:pPr>
      <w:ins w:id="772" w:author="Autor">
        <w:r w:rsidRPr="00307126">
          <w:t xml:space="preserve">Mandát na inkaso udelený Prijímateľom neoprávňuje Poskytovateľa na automatické </w:t>
        </w:r>
        <w:r>
          <w:t xml:space="preserve">  </w:t>
        </w:r>
        <w:r w:rsidRPr="00307126">
          <w:t>odpísanie sumy finančných prostriedkov z účtu Prijímateľa. Mandát na inkaso bude využitý až na základe príkazu na SEPA inkaso zadaného Prijímateľom v ITMS2014+ a slúži na zjednodušenie vysporiadania finančných vzťahov.</w:t>
        </w:r>
      </w:ins>
    </w:p>
    <w:p w14:paraId="51A1CCCC" w14:textId="1E4888C6" w:rsidR="00D4194C" w:rsidRPr="002256AE" w:rsidRDefault="00D4194C" w:rsidP="00D770E2">
      <w:pPr>
        <w:numPr>
          <w:ilvl w:val="0"/>
          <w:numId w:val="13"/>
        </w:numPr>
        <w:tabs>
          <w:tab w:val="clear" w:pos="540"/>
          <w:tab w:val="num" w:pos="-4962"/>
        </w:tabs>
        <w:spacing w:before="120" w:after="120"/>
        <w:ind w:left="425" w:hanging="425"/>
        <w:jc w:val="both"/>
      </w:pPr>
      <w:r w:rsidRPr="002256AE">
        <w:t xml:space="preserve">Ak Prijímateľ zistí Nezrovnalosť súvisiacu s Projektom, </w:t>
      </w:r>
      <w:del w:id="773" w:author="Autor">
        <w:r w:rsidRPr="00834F40">
          <w:delText>zaväzuje sa</w:delText>
        </w:r>
      </w:del>
      <w:ins w:id="774" w:author="Autor">
        <w:r w:rsidR="00762912">
          <w:t>je povinný</w:t>
        </w:r>
      </w:ins>
    </w:p>
    <w:p w14:paraId="473A7D4F" w14:textId="77777777" w:rsidR="00D4194C" w:rsidRPr="002256AE" w:rsidRDefault="00D4194C">
      <w:pPr>
        <w:numPr>
          <w:ilvl w:val="1"/>
          <w:numId w:val="13"/>
        </w:numPr>
        <w:tabs>
          <w:tab w:val="clear" w:pos="1440"/>
        </w:tabs>
        <w:spacing w:line="264" w:lineRule="auto"/>
        <w:ind w:left="709" w:hanging="283"/>
        <w:jc w:val="both"/>
        <w:pPrChange w:id="775" w:author="Autor">
          <w:pPr>
            <w:numPr>
              <w:ilvl w:val="1"/>
              <w:numId w:val="13"/>
            </w:numPr>
            <w:tabs>
              <w:tab w:val="num" w:pos="1440"/>
            </w:tabs>
            <w:spacing w:line="264" w:lineRule="auto"/>
            <w:ind w:left="1440" w:hanging="360"/>
            <w:jc w:val="both"/>
          </w:pPr>
        </w:pPrChange>
      </w:pPr>
      <w:r w:rsidRPr="002256AE">
        <w:t>bezodkladne túto Nezrovnalosť oznámiť Poskytovateľovi,</w:t>
      </w:r>
    </w:p>
    <w:p w14:paraId="29E61951" w14:textId="77777777" w:rsidR="00D4194C" w:rsidRPr="002256AE" w:rsidRDefault="00D4194C">
      <w:pPr>
        <w:numPr>
          <w:ilvl w:val="1"/>
          <w:numId w:val="13"/>
        </w:numPr>
        <w:tabs>
          <w:tab w:val="clear" w:pos="1440"/>
        </w:tabs>
        <w:spacing w:line="264" w:lineRule="auto"/>
        <w:ind w:left="709" w:hanging="283"/>
        <w:jc w:val="both"/>
        <w:pPrChange w:id="776" w:author="Autor">
          <w:pPr>
            <w:numPr>
              <w:ilvl w:val="1"/>
              <w:numId w:val="13"/>
            </w:numPr>
            <w:tabs>
              <w:tab w:val="num" w:pos="1440"/>
            </w:tabs>
            <w:spacing w:line="264" w:lineRule="auto"/>
            <w:ind w:left="1440" w:hanging="360"/>
            <w:jc w:val="both"/>
          </w:pPr>
        </w:pPrChange>
      </w:pPr>
      <w:r w:rsidRPr="002256AE">
        <w:t>predložiť Poskytovateľovi príslušné dokumenty týkajúce sa tejto Nezrovnalosti a</w:t>
      </w:r>
    </w:p>
    <w:p w14:paraId="7B65F530" w14:textId="7BD80078" w:rsidR="00D4194C" w:rsidRPr="002256AE" w:rsidRDefault="00D4194C">
      <w:pPr>
        <w:numPr>
          <w:ilvl w:val="1"/>
          <w:numId w:val="13"/>
        </w:numPr>
        <w:tabs>
          <w:tab w:val="clear" w:pos="1440"/>
        </w:tabs>
        <w:spacing w:line="264" w:lineRule="auto"/>
        <w:ind w:left="709" w:hanging="283"/>
        <w:jc w:val="both"/>
        <w:pPrChange w:id="777" w:author="Autor">
          <w:pPr>
            <w:numPr>
              <w:ilvl w:val="1"/>
              <w:numId w:val="13"/>
            </w:numPr>
            <w:tabs>
              <w:tab w:val="num" w:pos="1440"/>
            </w:tabs>
            <w:spacing w:line="264" w:lineRule="auto"/>
            <w:ind w:left="1440" w:hanging="360"/>
            <w:jc w:val="both"/>
          </w:pPr>
        </w:pPrChange>
      </w:pPr>
      <w:r w:rsidRPr="002256AE">
        <w:t>vysporiadať túto Nezrovnalosť postupom</w:t>
      </w:r>
      <w:r w:rsidR="005C39BB" w:rsidRPr="002256AE">
        <w:t xml:space="preserve"> podľa ods. 5 až </w:t>
      </w:r>
      <w:r w:rsidR="0075034F" w:rsidRPr="002256AE">
        <w:t>7</w:t>
      </w:r>
      <w:r w:rsidR="005C39BB" w:rsidRPr="002256AE">
        <w:t xml:space="preserve"> tohto čl. V</w:t>
      </w:r>
      <w:r w:rsidRPr="002256AE">
        <w:t xml:space="preserve">P; ustanovenia týkajúce </w:t>
      </w:r>
      <w:r w:rsidR="00D32D2E" w:rsidRPr="002256AE">
        <w:t xml:space="preserve">sa </w:t>
      </w:r>
      <w:r w:rsidRPr="002256AE">
        <w:t>ŽoV sa nepoužijú.</w:t>
      </w:r>
    </w:p>
    <w:p w14:paraId="2FB07737" w14:textId="5FB3E945" w:rsidR="0015261C" w:rsidRPr="002256AE" w:rsidRDefault="00D4194C">
      <w:pPr>
        <w:spacing w:before="240" w:line="264" w:lineRule="auto"/>
        <w:ind w:left="426"/>
        <w:jc w:val="both"/>
        <w:pPrChange w:id="778" w:author="Autor">
          <w:pPr>
            <w:spacing w:before="240" w:line="264" w:lineRule="auto"/>
            <w:ind w:left="540"/>
            <w:jc w:val="both"/>
          </w:pPr>
        </w:pPrChange>
      </w:pPr>
      <w:r w:rsidRPr="002256AE">
        <w:t>Uvedené povinnosti má Prijímateľ do 31.08.2027. Táto doba sa predĺži ak nastanú skutočnosti uvedené v článku 140 všeobecného nariadenia, a to o čas trvania týchto skutočností</w:t>
      </w:r>
      <w:del w:id="779" w:author="Autor">
        <w:r w:rsidRPr="00834F40">
          <w:delText>..</w:delText>
        </w:r>
      </w:del>
      <w:ins w:id="780" w:author="Autor">
        <w:r w:rsidRPr="002256AE">
          <w:t>.</w:t>
        </w:r>
      </w:ins>
    </w:p>
    <w:p w14:paraId="020B63FA" w14:textId="084BF471" w:rsidR="005B2C37" w:rsidRPr="002256AE" w:rsidRDefault="0015261C" w:rsidP="00042B4C">
      <w:pPr>
        <w:numPr>
          <w:ilvl w:val="0"/>
          <w:numId w:val="13"/>
        </w:numPr>
        <w:tabs>
          <w:tab w:val="clear" w:pos="540"/>
          <w:tab w:val="num" w:pos="-4962"/>
        </w:tabs>
        <w:spacing w:before="120" w:after="120"/>
        <w:ind w:left="425" w:hanging="425"/>
        <w:jc w:val="both"/>
        <w:rPr>
          <w:ins w:id="781" w:author="Autor"/>
        </w:rPr>
      </w:pPr>
      <w:ins w:id="782" w:author="Autor">
        <w:r w:rsidRPr="002256AE">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t>.</w:t>
        </w:r>
      </w:ins>
    </w:p>
    <w:p w14:paraId="24F3F47A" w14:textId="1408F800" w:rsidR="00EE0DF4" w:rsidRPr="002256AE" w:rsidRDefault="00083609" w:rsidP="005B2C37">
      <w:pPr>
        <w:numPr>
          <w:ilvl w:val="0"/>
          <w:numId w:val="13"/>
        </w:numPr>
        <w:tabs>
          <w:tab w:val="clear" w:pos="540"/>
          <w:tab w:val="num" w:pos="-4962"/>
        </w:tabs>
        <w:spacing w:before="120" w:after="120"/>
        <w:ind w:left="425" w:hanging="425"/>
        <w:jc w:val="both"/>
      </w:pPr>
      <w:r w:rsidRPr="002256AE">
        <w:t xml:space="preserve">Ak Prijímateľ </w:t>
      </w:r>
      <w:r w:rsidR="00B521A2" w:rsidRPr="002256AE">
        <w:t xml:space="preserve">nevráti NFP alebo jeho časť na správne účty alebo pri uskutočnení úhrady </w:t>
      </w:r>
      <w:r w:rsidRPr="002256AE">
        <w:t>neuvedie správny automaticky ITMS2014+ generovaný variabilný symbol</w:t>
      </w:r>
      <w:del w:id="783" w:author="Autor">
        <w:r>
          <w:delText xml:space="preserve"> </w:delText>
        </w:r>
      </w:del>
      <w:r w:rsidR="00B521A2" w:rsidRPr="002256AE">
        <w:t xml:space="preserve">, </w:t>
      </w:r>
      <w:r w:rsidRPr="002256AE">
        <w:t>príslušný záväzok Prijímateľa zostáva nesplnený a finančné vzťahy voči Poskytovate</w:t>
      </w:r>
      <w:r w:rsidR="00C97411" w:rsidRPr="002256AE">
        <w:t>ľovi sa považujú z</w:t>
      </w:r>
      <w:r w:rsidRPr="002256AE">
        <w:t xml:space="preserve">a nevysporiadané. </w:t>
      </w:r>
    </w:p>
    <w:p w14:paraId="3DF6A544" w14:textId="44D52A24" w:rsidR="00EE0DF4" w:rsidRPr="002256AE" w:rsidRDefault="00083609">
      <w:pPr>
        <w:numPr>
          <w:ilvl w:val="0"/>
          <w:numId w:val="13"/>
        </w:numPr>
        <w:tabs>
          <w:tab w:val="clear" w:pos="540"/>
          <w:tab w:val="num" w:pos="-4962"/>
        </w:tabs>
        <w:spacing w:before="120" w:after="120"/>
        <w:ind w:left="425" w:hanging="425"/>
        <w:jc w:val="both"/>
      </w:pPr>
      <w:r w:rsidRPr="002256AE">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Pr="002256AE" w:rsidRDefault="00083609">
      <w:pPr>
        <w:pStyle w:val="Normlnywebov"/>
        <w:spacing w:before="240" w:beforeAutospacing="0" w:after="240" w:afterAutospacing="0"/>
        <w:ind w:left="1418" w:hanging="1418"/>
        <w:jc w:val="both"/>
        <w:rPr>
          <w:b/>
        </w:rPr>
      </w:pPr>
      <w:r w:rsidRPr="002256AE">
        <w:rPr>
          <w:b/>
        </w:rPr>
        <w:t>ČLÁNOK 17</w:t>
      </w:r>
      <w:r w:rsidRPr="002256AE">
        <w:rPr>
          <w:b/>
        </w:rPr>
        <w:tab/>
        <w:t>ÚČTOVNÍCTVO A UCHOVÁVANIE ÚČTOVNEJ DOKUMENTÁCIE</w:t>
      </w:r>
    </w:p>
    <w:p w14:paraId="37B9D211" w14:textId="427A11FF" w:rsidR="00EE0DF4" w:rsidRPr="002256AE" w:rsidRDefault="00083609">
      <w:pPr>
        <w:numPr>
          <w:ilvl w:val="0"/>
          <w:numId w:val="37"/>
        </w:numPr>
        <w:tabs>
          <w:tab w:val="clear" w:pos="540"/>
        </w:tabs>
        <w:spacing w:before="120" w:after="120"/>
        <w:ind w:left="426" w:hanging="426"/>
        <w:jc w:val="both"/>
      </w:pPr>
      <w:r w:rsidRPr="002256AE">
        <w:t xml:space="preserve">Prijímateľ, ktorý je účtovnou jednotkou podľa zákona č. 431/2002 Z. z. o účtovníctve </w:t>
      </w:r>
      <w:r w:rsidRPr="002256AE">
        <w:br/>
      </w:r>
      <w:del w:id="784" w:author="Autor">
        <w:r>
          <w:delText xml:space="preserve">v znení neskorších predpisov </w:delText>
        </w:r>
      </w:del>
      <w:r w:rsidRPr="002256AE">
        <w:t xml:space="preserve">je povinný účtovať o skutočnostiach týkajúcich sa </w:t>
      </w:r>
      <w:del w:id="785" w:author="Autor">
        <w:r>
          <w:delText>projektu</w:delText>
        </w:r>
      </w:del>
      <w:ins w:id="786" w:author="Autor">
        <w:r w:rsidR="00214715" w:rsidRPr="002256AE">
          <w:t>P</w:t>
        </w:r>
        <w:r w:rsidRPr="002256AE">
          <w:t>rojektu</w:t>
        </w:r>
      </w:ins>
      <w:r w:rsidRPr="002256AE">
        <w:t xml:space="preserve"> na analytických účtoch v členení podľa jednotlivých projektov alebo v analytickej evidencii vedenej v technickej forme</w:t>
      </w:r>
      <w:r w:rsidRPr="002256AE">
        <w:rPr>
          <w:vertAlign w:val="superscript"/>
        </w:rPr>
        <w:footnoteReference w:id="4"/>
      </w:r>
      <w:r w:rsidRPr="002256AE">
        <w:t xml:space="preserve"> v členení podľa jednotlivých projektov  </w:t>
      </w:r>
      <w:del w:id="787" w:author="Autor">
        <w:r>
          <w:delText xml:space="preserve">                    </w:delText>
        </w:r>
      </w:del>
      <w:r w:rsidRPr="002256AE">
        <w:t>bez vytvorenia analytických účtov v členení podľa jednotlivých projektov, ak účtuje</w:t>
      </w:r>
      <w:del w:id="788" w:author="Autor">
        <w:r>
          <w:delText xml:space="preserve">               </w:delText>
        </w:r>
      </w:del>
      <w:r w:rsidRPr="002256AE">
        <w:t xml:space="preserve"> v sústave podvojného účtovníctva. </w:t>
      </w:r>
    </w:p>
    <w:p w14:paraId="6EBC9962" w14:textId="60114737" w:rsidR="00EE0DF4" w:rsidRPr="002256AE" w:rsidRDefault="00083609">
      <w:pPr>
        <w:numPr>
          <w:ilvl w:val="0"/>
          <w:numId w:val="37"/>
        </w:numPr>
        <w:tabs>
          <w:tab w:val="clear" w:pos="540"/>
        </w:tabs>
        <w:spacing w:before="120" w:after="120"/>
        <w:ind w:left="426" w:hanging="426"/>
        <w:jc w:val="both"/>
      </w:pPr>
      <w:r w:rsidRPr="002256AE">
        <w:t xml:space="preserve">Záznamy v účtovníctve musia zabezpečiť údaje na účely monitorovania pokroku dosiahnutého pri Realizácii </w:t>
      </w:r>
      <w:del w:id="789" w:author="Autor">
        <w:r>
          <w:delText xml:space="preserve"> </w:delText>
        </w:r>
      </w:del>
      <w:r w:rsidRPr="002256AE">
        <w:t xml:space="preserve">Projektu, vytvoriť základ pre nárokovanie platieb </w:t>
      </w:r>
      <w:r w:rsidRPr="002256AE">
        <w:br/>
        <w:t>a uľahčiť proces overovania a kontroly výdavkov zo strany príslušných orgánov.</w:t>
      </w:r>
    </w:p>
    <w:p w14:paraId="5455422E" w14:textId="11E5F22F" w:rsidR="00EE0DF4" w:rsidRPr="002256AE" w:rsidRDefault="00083609">
      <w:pPr>
        <w:pStyle w:val="Odsekzoznamu11"/>
        <w:numPr>
          <w:ilvl w:val="0"/>
          <w:numId w:val="37"/>
        </w:numPr>
        <w:tabs>
          <w:tab w:val="clear" w:pos="540"/>
          <w:tab w:val="left" w:pos="-4536"/>
        </w:tabs>
        <w:spacing w:before="120" w:after="120"/>
        <w:ind w:left="426" w:hanging="426"/>
        <w:contextualSpacing w:val="0"/>
        <w:jc w:val="both"/>
        <w:pPrChange w:id="790" w:author="Autor">
          <w:pPr>
            <w:pStyle w:val="Odsekzoznamu1"/>
            <w:numPr>
              <w:numId w:val="37"/>
            </w:numPr>
            <w:tabs>
              <w:tab w:val="left" w:pos="-4536"/>
              <w:tab w:val="num" w:pos="540"/>
            </w:tabs>
            <w:spacing w:before="120" w:after="120"/>
            <w:ind w:left="540" w:hanging="540"/>
            <w:contextualSpacing w:val="0"/>
            <w:jc w:val="both"/>
          </w:pPr>
        </w:pPrChange>
      </w:pPr>
      <w:r w:rsidRPr="002256AE">
        <w:t>Prijímateľ uchováva a ochraňuje účtovnú dokumentáciu podľa odseku 1</w:t>
      </w:r>
      <w:ins w:id="791" w:author="Autor">
        <w:r w:rsidR="00214715" w:rsidRPr="002256AE">
          <w:t xml:space="preserve"> tohto článku</w:t>
        </w:r>
      </w:ins>
      <w:r w:rsidRPr="002256AE">
        <w:t xml:space="preserve">, evidenciu podľa odseku 2 </w:t>
      </w:r>
      <w:ins w:id="792" w:author="Autor">
        <w:r w:rsidR="00214715" w:rsidRPr="002256AE">
          <w:t xml:space="preserve">tohto článku </w:t>
        </w:r>
      </w:ins>
      <w:r w:rsidRPr="002256AE">
        <w:t xml:space="preserve">a inú dokumentáciu týkajúcu sa Projektu v súlade so zákonom č. 431/2002 Z. z. o účtovníctve </w:t>
      </w:r>
      <w:del w:id="793" w:author="Autor">
        <w:r>
          <w:delText xml:space="preserve">v znení neskorších predpisov </w:delText>
        </w:r>
      </w:del>
      <w:r w:rsidRPr="002256AE">
        <w:t xml:space="preserve">a v lehote uvedenej v článku 19 VP. </w:t>
      </w:r>
    </w:p>
    <w:p w14:paraId="65D8C908" w14:textId="77777777" w:rsidR="00EE0DF4" w:rsidRPr="002256AE" w:rsidRDefault="00083609">
      <w:pPr>
        <w:numPr>
          <w:ilvl w:val="0"/>
          <w:numId w:val="37"/>
        </w:numPr>
        <w:tabs>
          <w:tab w:val="clear" w:pos="540"/>
        </w:tabs>
        <w:spacing w:before="120" w:after="120"/>
        <w:ind w:left="426" w:hanging="426"/>
        <w:jc w:val="both"/>
      </w:pPr>
      <w:r w:rsidRPr="002256AE">
        <w:lastRenderedPageBreak/>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48A52E71"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18 </w:t>
      </w:r>
      <w:r w:rsidRPr="002256AE">
        <w:rPr>
          <w:b/>
        </w:rPr>
        <w:tab/>
        <w:t xml:space="preserve">KONTROLA/ AUDIT </w:t>
      </w:r>
    </w:p>
    <w:p w14:paraId="03F38C88"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sú najmä: </w:t>
      </w:r>
    </w:p>
    <w:p w14:paraId="3162EAF7"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Poskytovateľ a ním poverené osoby, </w:t>
      </w:r>
    </w:p>
    <w:p w14:paraId="3ADCC9FE" w14:textId="3B95A192"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Útvar </w:t>
      </w:r>
      <w:r w:rsidR="00B51529" w:rsidRPr="002256AE">
        <w:t>vnútorného auditu</w:t>
      </w:r>
      <w:r w:rsidRPr="002256AE">
        <w:t xml:space="preserve"> a nimi poverené osoby,</w:t>
      </w:r>
    </w:p>
    <w:p w14:paraId="433DDAF5" w14:textId="7A8BD94B"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Najvyšší kontrolný úrad SR, </w:t>
      </w:r>
      <w:r w:rsidR="00B51529" w:rsidRPr="002256AE">
        <w:t>Úrad vládneho auditu</w:t>
      </w:r>
      <w:r w:rsidRPr="002256AE">
        <w:t xml:space="preserve">, Certifikačný orgán a nimi poverené osoby, </w:t>
      </w:r>
    </w:p>
    <w:p w14:paraId="3705BFFF"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Orgán auditu, jeho spolupracujúce orgány a osoby poverené na výkon kontroly/auditu,</w:t>
      </w:r>
    </w:p>
    <w:p w14:paraId="72A36F0D"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Splnomocnení zástupcovia Európskej Komisie a Európskeho dvora audítorov, </w:t>
      </w:r>
    </w:p>
    <w:p w14:paraId="291897AA" w14:textId="3D1FF5C6" w:rsidR="008F796D" w:rsidRPr="002256AE" w:rsidRDefault="008F796D">
      <w:pPr>
        <w:pStyle w:val="Normlnywebov"/>
        <w:numPr>
          <w:ilvl w:val="1"/>
          <w:numId w:val="56"/>
        </w:numPr>
        <w:spacing w:before="120" w:beforeAutospacing="0" w:after="0" w:afterAutospacing="0" w:line="264" w:lineRule="auto"/>
        <w:ind w:left="709" w:hanging="283"/>
        <w:jc w:val="both"/>
        <w:rPr>
          <w:ins w:id="794" w:author="Autor"/>
        </w:rPr>
      </w:pPr>
      <w:ins w:id="795" w:author="Autor">
        <w:r w:rsidRPr="002256AE">
          <w:t>Orgán zabezpečujúci ochranu finančných záujmov EÚ</w:t>
        </w:r>
      </w:ins>
    </w:p>
    <w:p w14:paraId="02E848A0" w14:textId="3D88A973"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Osoby prizvané orgánmi uvedenými v písm. a) až </w:t>
      </w:r>
      <w:del w:id="796" w:author="Autor">
        <w:r>
          <w:delText>e</w:delText>
        </w:r>
      </w:del>
      <w:ins w:id="797" w:author="Autor">
        <w:r w:rsidR="008A06FB">
          <w:t>f</w:t>
        </w:r>
      </w:ins>
      <w:r w:rsidRPr="002256AE">
        <w:t xml:space="preserve">) v súlade s príslušnými právnymi predpismi SR a právnymi aktmi EÚ. </w:t>
      </w:r>
    </w:p>
    <w:p w14:paraId="2436E231" w14:textId="3860BD3D" w:rsidR="00EE0DF4" w:rsidRPr="002256AE" w:rsidRDefault="00083609">
      <w:pPr>
        <w:pStyle w:val="Odsekzoznamu1"/>
        <w:numPr>
          <w:ilvl w:val="0"/>
          <w:numId w:val="43"/>
        </w:numPr>
        <w:spacing w:before="120" w:after="120"/>
        <w:ind w:left="425" w:hanging="425"/>
        <w:contextualSpacing w:val="0"/>
        <w:jc w:val="both"/>
      </w:pPr>
      <w:r w:rsidRPr="002256AE">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ins w:id="798" w:author="Autor">
        <w:r w:rsidR="008A06FB">
          <w:t xml:space="preserve">hodnôt </w:t>
        </w:r>
      </w:ins>
      <w:r w:rsidRPr="002256AE">
        <w:t xml:space="preserve">Merateľných ukazovateľov Projektu a ďalšie povinnosti stanovené Prijímateľovi vo VP. Kontrola Projektu je vykonávaná v súlade </w:t>
      </w:r>
      <w:del w:id="799" w:author="Autor">
        <w:r>
          <w:delText xml:space="preserve">            </w:delText>
        </w:r>
      </w:del>
      <w:r w:rsidRPr="002256AE">
        <w:t xml:space="preserve">so zákonom o finančnej kontrole a  audite a to najmä formou administratívnej </w:t>
      </w:r>
      <w:ins w:id="800" w:author="Autor">
        <w:r w:rsidR="008A06FB">
          <w:t xml:space="preserve">finančnej </w:t>
        </w:r>
      </w:ins>
      <w:r w:rsidRPr="002256AE">
        <w:t xml:space="preserve">kontroly </w:t>
      </w:r>
      <w:del w:id="801" w:author="Autor">
        <w:r>
          <w:delText>kontrolovanej</w:delText>
        </w:r>
      </w:del>
      <w:ins w:id="802" w:author="Autor">
        <w:r w:rsidR="009A35A1">
          <w:t>povinnej</w:t>
        </w:r>
      </w:ins>
      <w:r w:rsidR="009A35A1" w:rsidRPr="002256AE">
        <w:t xml:space="preserve"> </w:t>
      </w:r>
      <w:r w:rsidRPr="002256AE">
        <w:t>osoby a</w:t>
      </w:r>
      <w:r w:rsidR="009A35A1">
        <w:t> </w:t>
      </w:r>
      <w:ins w:id="803" w:author="Autor">
        <w:r w:rsidR="009A35A1">
          <w:t xml:space="preserve">finančnej </w:t>
        </w:r>
      </w:ins>
      <w:r w:rsidRPr="002256AE">
        <w:t xml:space="preserve">kontroly na mieste. V prípade, ak sú kontrolou vykonávanou formou administratívnej </w:t>
      </w:r>
      <w:ins w:id="804" w:author="Autor">
        <w:r w:rsidR="008A06FB">
          <w:t xml:space="preserve">finančnej </w:t>
        </w:r>
      </w:ins>
      <w:r w:rsidRPr="002256AE">
        <w:t>kontroly kontrolovanej osoby alebo</w:t>
      </w:r>
      <w:r w:rsidR="00DC6655">
        <w:t xml:space="preserve"> </w:t>
      </w:r>
      <w:ins w:id="805" w:author="Autor">
        <w:r w:rsidR="00DC6655">
          <w:t>finančnej</w:t>
        </w:r>
        <w:r w:rsidRPr="002256AE">
          <w:t xml:space="preserve"> </w:t>
        </w:r>
      </w:ins>
      <w:r w:rsidRPr="002256AE">
        <w:t>kontroly</w:t>
      </w:r>
      <w:del w:id="806" w:author="Autor">
        <w:r>
          <w:delText xml:space="preserve">             </w:delText>
        </w:r>
      </w:del>
      <w:r w:rsidRPr="002256AE">
        <w:t xml:space="preserve"> na mieste identifikované nedostatky, doručí Poskytovateľ Prijímateľovi návrh </w:t>
      </w:r>
      <w:r w:rsidR="00EB2071" w:rsidRPr="002256AE">
        <w:t>čiastkovej správy</w:t>
      </w:r>
      <w:r w:rsidR="0070659B" w:rsidRPr="002256AE">
        <w:t xml:space="preserve"> z kontroly</w:t>
      </w:r>
      <w:r w:rsidR="00EB2071" w:rsidRPr="002256AE">
        <w:t xml:space="preserve">/návrh </w:t>
      </w:r>
      <w:r w:rsidRPr="002256AE">
        <w:t xml:space="preserve">správy z kontroly, pričom Prijímateľ je oprávnený </w:t>
      </w:r>
      <w:del w:id="807" w:author="Autor">
        <w:r>
          <w:delText>zaslať námietky k predmetnému návrhu v rozsahu stanovenom zákonom o finančnej kontrole a  audite.</w:delText>
        </w:r>
      </w:del>
      <w:ins w:id="808" w:author="Autor">
        <w:r w:rsidR="00DC6655" w:rsidRPr="008E0529">
          <w:rPr>
            <w:sz w:val="22"/>
            <w:szCs w:val="22"/>
          </w:rPr>
          <w:t>podať v lehote určenej oprávnenou osobou písomné námietky k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t>
        </w:r>
        <w:r w:rsidRPr="002256AE">
          <w:t>.</w:t>
        </w:r>
      </w:ins>
      <w:r w:rsidRPr="002256AE">
        <w:t xml:space="preserve"> Po zohľadnení opodstatnených námietok (za predpokladu, že Prijímateľ zaslal námietky v stanovenej lehote) zasiela Poskytovateľ Prijímateľovi </w:t>
      </w:r>
      <w:r w:rsidR="00D86567" w:rsidRPr="002256AE">
        <w:t>čiastkovú správu z kontroly/</w:t>
      </w:r>
      <w:r w:rsidRPr="002256AE">
        <w:t>správu z</w:t>
      </w:r>
      <w:r w:rsidR="008F796D" w:rsidRPr="002256AE">
        <w:t> </w:t>
      </w:r>
      <w:r w:rsidRPr="002256AE">
        <w:t xml:space="preserve">kontroly. Poskytovateľ zašle </w:t>
      </w:r>
      <w:r w:rsidR="00D86567" w:rsidRPr="002256AE">
        <w:t>čiastkovú správu z kontroly/</w:t>
      </w:r>
      <w:r w:rsidRPr="002256AE">
        <w:t xml:space="preserve">správu z kontroly Prijímateľovi aj v prípade, ak kontrolou neboli zistené nedostatky.   </w:t>
      </w:r>
    </w:p>
    <w:p w14:paraId="689030E4" w14:textId="55CAD01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počas výkonu kontroly/auditu povinný najmä preukázať oprávnenosť vynaložených výdavkov a dodržanie podmienok poskytnutia NFP v zmysle VP. </w:t>
      </w:r>
    </w:p>
    <w:p w14:paraId="5594D1F8" w14:textId="259EDE9C" w:rsidR="00EE0DF4" w:rsidRPr="002256AE" w:rsidRDefault="00083609">
      <w:pPr>
        <w:pStyle w:val="Odsekzoznamu1"/>
        <w:numPr>
          <w:ilvl w:val="0"/>
          <w:numId w:val="43"/>
        </w:numPr>
        <w:spacing w:before="120" w:after="120"/>
        <w:ind w:left="425" w:hanging="425"/>
        <w:contextualSpacing w:val="0"/>
        <w:jc w:val="both"/>
      </w:pPr>
      <w:r w:rsidRPr="002256AE">
        <w:lastRenderedPageBreak/>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248AE7D" w:rsidR="00EE0DF4" w:rsidRPr="002256AE" w:rsidRDefault="00083609">
      <w:pPr>
        <w:pStyle w:val="Odsekzoznamu1"/>
        <w:numPr>
          <w:ilvl w:val="0"/>
          <w:numId w:val="43"/>
        </w:numPr>
        <w:spacing w:before="120" w:after="120"/>
        <w:ind w:left="425" w:hanging="425"/>
        <w:contextualSpacing w:val="0"/>
        <w:jc w:val="both"/>
      </w:pPr>
      <w:r w:rsidRPr="002256AE">
        <w:t>Oprávnené osoby na výkon kontroly/auditu môžu vykonať kontrolu/audit u Prijímateľa kedykoľvek od účinnosti VP až do uplynutia lehôt uvedených v bode 6. rozhodnutia</w:t>
      </w:r>
      <w:del w:id="809" w:author="Autor">
        <w:r>
          <w:delText xml:space="preserve">            </w:delText>
        </w:r>
      </w:del>
      <w:r w:rsidRPr="002256AE">
        <w:t xml:space="preserve">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5ACED56C" w:rsidR="00EE0DF4" w:rsidRPr="002256AE" w:rsidRDefault="00083609">
      <w:pPr>
        <w:pStyle w:val="Odsekzoznamu1"/>
        <w:numPr>
          <w:ilvl w:val="0"/>
          <w:numId w:val="43"/>
        </w:numPr>
        <w:spacing w:before="120" w:after="120"/>
        <w:ind w:left="425" w:hanging="425"/>
        <w:contextualSpacing w:val="0"/>
        <w:jc w:val="both"/>
      </w:pPr>
      <w:r w:rsidRPr="002256AE">
        <w:t xml:space="preserve">Osoby oprávnené na výkon kontroly/auditu majú práva a povinnosti upravené najmä v zákone o finančnej kontrole a  audite, vrátane právomoci ukladať sankcie  pri porušení povinností zo strany Prijímateľa. </w:t>
      </w:r>
    </w:p>
    <w:p w14:paraId="1A83CE69" w14:textId="51306D59"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prijať opatrenia  na nápravu nedostatkov zistených kontrolou/auditom v zmysle </w:t>
      </w:r>
      <w:r w:rsidR="00D86567" w:rsidRPr="002256AE">
        <w:t>čiastkovej správy z kontroly/</w:t>
      </w:r>
      <w:r w:rsidRPr="002256AE">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14:paraId="4D924099" w14:textId="60AC0917" w:rsidR="00EE0DF4" w:rsidRPr="002256AE" w:rsidRDefault="00083609">
      <w:pPr>
        <w:pStyle w:val="Odsekzoznamu1"/>
        <w:numPr>
          <w:ilvl w:val="0"/>
          <w:numId w:val="43"/>
        </w:numPr>
        <w:spacing w:before="120" w:after="120"/>
        <w:ind w:left="425" w:hanging="425"/>
        <w:contextualSpacing w:val="0"/>
        <w:jc w:val="both"/>
      </w:pPr>
      <w:r w:rsidRPr="002256AE">
        <w:t>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w:t>
      </w:r>
      <w:del w:id="810" w:author="Autor">
        <w:r>
          <w:delText>, pričom pri</w:delText>
        </w:r>
      </w:del>
      <w:ins w:id="811" w:author="Autor">
        <w:r w:rsidR="00DC6655">
          <w:t>. P</w:t>
        </w:r>
        <w:r w:rsidRPr="002256AE">
          <w:t>ri</w:t>
        </w:r>
      </w:ins>
      <w:r w:rsidRPr="002256AE">
        <w:t xml:space="preserve"> vykonávaní kontroly/auditu sú Poskytovateľ alebo osoby uvedené v odseku 1 tohto článku viazané iba platnými právnymi predpismi a týmito VP, nie však závermi predchádzajúcich kontrol/auditov</w:t>
      </w:r>
      <w:del w:id="812" w:author="Autor">
        <w:r>
          <w:delText>.</w:delText>
        </w:r>
      </w:del>
      <w:ins w:id="813" w:author="Autor">
        <w:r w:rsidR="00DC6655">
          <w:t xml:space="preserve">, </w:t>
        </w:r>
        <w:r w:rsidR="00DC6655" w:rsidRPr="008E0529">
          <w:rPr>
            <w:sz w:val="22"/>
            <w:szCs w:val="22"/>
          </w:rPr>
          <w:t>pričom tým nie sú nijak dotknuté povinnosti (týkajúce sa napríklad povinnosti plniť uložené nápravné opatrenia) vyplývajúce z týchto predchádzajúcich kontrol/auditov</w:t>
        </w:r>
        <w:r w:rsidRPr="002256AE">
          <w:t>.</w:t>
        </w:r>
      </w:ins>
      <w:r w:rsidRPr="002256AE">
        <w:t xml:space="preserve"> Povinnosť Prijímateľa vrátiť NFP alebo jeho časť, ak táto povinnosť vyplynie z výsledku vykonanej kontroly/auditu kedykoľvek počas účinnosti VP, nie je dotknutá výsledkom predchádzajúcej kontroly/auditu.  </w:t>
      </w:r>
    </w:p>
    <w:p w14:paraId="7EC51F18"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19 </w:t>
      </w:r>
      <w:r w:rsidRPr="002256AE">
        <w:rPr>
          <w:b/>
        </w:rPr>
        <w:tab/>
        <w:t>UCHOVÁVANIE DOKUMENTOV</w:t>
      </w:r>
    </w:p>
    <w:p w14:paraId="6B46E309" w14:textId="7C369A60" w:rsidR="00EE0DF4" w:rsidRPr="002256AE" w:rsidRDefault="00083609">
      <w:pPr>
        <w:pStyle w:val="Odsekzoznamu1"/>
        <w:numPr>
          <w:ilvl w:val="0"/>
          <w:numId w:val="44"/>
        </w:numPr>
        <w:spacing w:before="120" w:after="120"/>
        <w:ind w:left="426" w:hanging="426"/>
        <w:contextualSpacing w:val="0"/>
        <w:jc w:val="both"/>
      </w:pPr>
      <w:r w:rsidRPr="002256AE">
        <w:t>Prijímateľ je povinný uchovávať Dokumentáciu k Projektu do uplynutia lehôt uvedených v bode 6</w:t>
      </w:r>
      <w:del w:id="814" w:author="Autor">
        <w:r>
          <w:delText>.</w:delText>
        </w:r>
      </w:del>
      <w:ins w:id="815" w:author="Autor">
        <w:r w:rsidR="00DB561C" w:rsidRPr="002256AE">
          <w:t xml:space="preserve"> výroku</w:t>
        </w:r>
      </w:ins>
      <w:r w:rsidRPr="002256AE">
        <w:t xml:space="preserve"> rozhodnutia o schválení žiadosti o NFP a do tejto doby strpieť výkon kontroly/auditu zo strany oprávnených osôb v zmysle článku 18 VP. Stanovená doba podľa prvej vety tohto </w:t>
      </w:r>
      <w:del w:id="816" w:author="Autor">
        <w:r>
          <w:delText>článku</w:delText>
        </w:r>
      </w:del>
      <w:ins w:id="817" w:author="Autor">
        <w:r w:rsidR="00DB561C" w:rsidRPr="002256AE">
          <w:t>odseku</w:t>
        </w:r>
      </w:ins>
      <w:r w:rsidR="00DB561C" w:rsidRPr="002256AE">
        <w:t xml:space="preserve"> </w:t>
      </w:r>
      <w:r w:rsidRPr="002256AE">
        <w:t xml:space="preserve">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20 </w:t>
      </w:r>
      <w:r w:rsidRPr="002256AE">
        <w:rPr>
          <w:b/>
        </w:rPr>
        <w:tab/>
        <w:t>SPOLOČNÉ USTANOVENIA K ÚČTOM PRIJÍMATEĽA a PLATBÁM</w:t>
      </w:r>
    </w:p>
    <w:p w14:paraId="7E0F8099" w14:textId="77777777" w:rsidR="00EE0DF4" w:rsidRPr="002256AE" w:rsidRDefault="00083609">
      <w:pPr>
        <w:pStyle w:val="Odsekzoznamu11"/>
        <w:numPr>
          <w:ilvl w:val="0"/>
          <w:numId w:val="42"/>
        </w:numPr>
        <w:spacing w:before="120" w:after="120"/>
        <w:ind w:left="425" w:hanging="425"/>
        <w:contextualSpacing w:val="0"/>
        <w:jc w:val="both"/>
        <w:pPrChange w:id="818" w:author="Autor">
          <w:pPr>
            <w:pStyle w:val="Odsekzoznamu1"/>
            <w:numPr>
              <w:numId w:val="42"/>
            </w:numPr>
            <w:spacing w:before="120" w:after="120"/>
            <w:ind w:hanging="360"/>
            <w:contextualSpacing w:val="0"/>
            <w:jc w:val="both"/>
          </w:pPr>
        </w:pPrChange>
      </w:pPr>
      <w:r w:rsidRPr="002256AE">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2256AE" w:rsidRDefault="00083609">
      <w:pPr>
        <w:pStyle w:val="Odsekzoznamu11"/>
        <w:numPr>
          <w:ilvl w:val="0"/>
          <w:numId w:val="42"/>
        </w:numPr>
        <w:spacing w:before="120" w:after="120"/>
        <w:ind w:left="425" w:hanging="425"/>
        <w:contextualSpacing w:val="0"/>
        <w:jc w:val="both"/>
        <w:pPrChange w:id="819" w:author="Autor">
          <w:pPr>
            <w:pStyle w:val="Odsekzoznamu1"/>
            <w:numPr>
              <w:numId w:val="42"/>
            </w:numPr>
            <w:spacing w:before="120" w:after="120"/>
            <w:ind w:hanging="360"/>
            <w:contextualSpacing w:val="0"/>
            <w:jc w:val="both"/>
          </w:pPr>
        </w:pPrChange>
      </w:pPr>
      <w:r w:rsidRPr="002256AE">
        <w:lastRenderedPageBreak/>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35B8C4DF" w14:textId="55CD530E" w:rsidR="00EE0DF4" w:rsidRPr="002256AE" w:rsidRDefault="00083609">
      <w:pPr>
        <w:pStyle w:val="Odsekzoznamu11"/>
        <w:numPr>
          <w:ilvl w:val="0"/>
          <w:numId w:val="42"/>
        </w:numPr>
        <w:spacing w:before="120" w:after="120"/>
        <w:ind w:left="425" w:hanging="425"/>
        <w:contextualSpacing w:val="0"/>
        <w:jc w:val="both"/>
        <w:pPrChange w:id="820" w:author="Autor">
          <w:pPr>
            <w:pStyle w:val="Odsekzoznamu1"/>
            <w:numPr>
              <w:numId w:val="42"/>
            </w:numPr>
            <w:spacing w:before="120" w:after="120"/>
            <w:ind w:hanging="360"/>
            <w:contextualSpacing w:val="0"/>
            <w:jc w:val="both"/>
          </w:pPr>
        </w:pPrChange>
      </w:pPr>
      <w:r w:rsidRPr="002256AE">
        <w:t>Ak sa Projekt realizuje prostredníctvom subjektu v zriaďovateľskej pôsobnosti Prijímateľa,</w:t>
      </w:r>
      <w:r w:rsidR="004533CA" w:rsidRPr="002256AE">
        <w:t xml:space="preserve"> </w:t>
      </w:r>
      <w:del w:id="821" w:author="Autor">
        <w:r>
          <w:delText>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w:delText>
        </w:r>
      </w:del>
      <w:ins w:id="822" w:author="Autor">
        <w:r w:rsidR="00192B57" w:rsidRPr="002256AE">
          <w:t>postupuje sa v zmysle príslušnej kapitoly Systému finančného riadenia</w:t>
        </w:r>
        <w:r w:rsidRPr="002256AE">
          <w:t>.</w:t>
        </w:r>
      </w:ins>
      <w:r w:rsidRPr="002256AE">
        <w:t xml:space="preserve"> </w:t>
      </w:r>
    </w:p>
    <w:p w14:paraId="0C657149" w14:textId="77777777" w:rsidR="00EE0DF4" w:rsidRPr="002256AE" w:rsidRDefault="00083609">
      <w:pPr>
        <w:pStyle w:val="Odsekzoznamu11"/>
        <w:numPr>
          <w:ilvl w:val="0"/>
          <w:numId w:val="42"/>
        </w:numPr>
        <w:spacing w:before="120" w:after="120"/>
        <w:ind w:left="425" w:hanging="425"/>
        <w:contextualSpacing w:val="0"/>
        <w:jc w:val="both"/>
        <w:pPrChange w:id="823" w:author="Autor">
          <w:pPr>
            <w:pStyle w:val="Odsekzoznamu1"/>
            <w:numPr>
              <w:numId w:val="42"/>
            </w:numPr>
            <w:spacing w:before="120" w:after="120"/>
            <w:ind w:hanging="360"/>
            <w:contextualSpacing w:val="0"/>
            <w:jc w:val="both"/>
          </w:pPr>
        </w:pPrChange>
      </w:pPr>
      <w:r w:rsidRPr="002256AE">
        <w:t xml:space="preserve">Deň aktivácie evidenčného listu úprav rozpočtu potvrdzujúci úpravu rozpočtu Prijímateľa rozpočtovým opatrením sa považuje za deň čerpania NFP, resp. jeho časti. </w:t>
      </w:r>
    </w:p>
    <w:p w14:paraId="2AB7C1EE" w14:textId="77777777" w:rsidR="00EE0DF4" w:rsidRPr="002256AE" w:rsidRDefault="00083609">
      <w:pPr>
        <w:pStyle w:val="Odsekzoznamu11"/>
        <w:numPr>
          <w:ilvl w:val="0"/>
          <w:numId w:val="42"/>
        </w:numPr>
        <w:spacing w:before="120" w:after="120"/>
        <w:ind w:left="425" w:hanging="425"/>
        <w:contextualSpacing w:val="0"/>
        <w:jc w:val="both"/>
        <w:pPrChange w:id="824" w:author="Autor">
          <w:pPr>
            <w:pStyle w:val="Odsekzoznamu1"/>
            <w:numPr>
              <w:numId w:val="42"/>
            </w:numPr>
            <w:spacing w:before="120" w:after="120"/>
            <w:ind w:hanging="360"/>
            <w:contextualSpacing w:val="0"/>
            <w:jc w:val="both"/>
          </w:pPr>
        </w:pPrChange>
      </w:pPr>
      <w:r w:rsidRPr="002256AE">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66979B14" w14:textId="40F8156E" w:rsidR="00EE0DF4" w:rsidRPr="002256AE" w:rsidRDefault="00083609">
      <w:pPr>
        <w:pStyle w:val="Odsekzoznamu11"/>
        <w:numPr>
          <w:ilvl w:val="0"/>
          <w:numId w:val="42"/>
        </w:numPr>
        <w:spacing w:before="120" w:after="120"/>
        <w:ind w:left="425" w:hanging="425"/>
        <w:contextualSpacing w:val="0"/>
        <w:jc w:val="both"/>
        <w:rPr>
          <w:color w:val="000000"/>
        </w:rPr>
        <w:pPrChange w:id="825" w:author="Autor">
          <w:pPr>
            <w:pStyle w:val="Odsekzoznamu1"/>
            <w:numPr>
              <w:numId w:val="42"/>
            </w:numPr>
            <w:spacing w:before="120" w:after="120"/>
            <w:ind w:hanging="360"/>
            <w:contextualSpacing w:val="0"/>
            <w:jc w:val="both"/>
          </w:pPr>
        </w:pPrChange>
      </w:pPr>
      <w:r w:rsidRPr="002256AE">
        <w:t>Jednotlivé</w:t>
      </w:r>
      <w:r w:rsidRPr="002256AE">
        <w:rPr>
          <w:color w:val="000000"/>
        </w:rPr>
        <w:t xml:space="preserve"> </w:t>
      </w:r>
      <w:r w:rsidRPr="002256AE">
        <w:t>systémy</w:t>
      </w:r>
      <w:r w:rsidRPr="002256AE">
        <w:rPr>
          <w:color w:val="000000"/>
        </w:rPr>
        <w:t xml:space="preserve"> financovania sa môžu v rámci jedného Projektu kombinovať. </w:t>
      </w:r>
      <w:del w:id="826" w:author="Autor">
        <w:r>
          <w:rPr>
            <w:color w:val="000000"/>
          </w:rPr>
          <w:delText>Je možné kombinovať aj všetky tri systémy financovania.</w:delText>
        </w:r>
      </w:del>
      <w:ins w:id="827" w:author="Autor">
        <w:r w:rsidR="00192B57" w:rsidRPr="002256AE">
          <w:rPr>
            <w:color w:val="000000"/>
          </w:rPr>
          <w:t>Zvolený systém financovania, resp. ich kombinácia vyplýva z týchto VP a zo Systému finančného riadenia.</w:t>
        </w:r>
      </w:ins>
      <w:r w:rsidR="00192B57" w:rsidRPr="002256AE">
        <w:rPr>
          <w:color w:val="000000"/>
        </w:rPr>
        <w:t xml:space="preserve"> </w:t>
      </w:r>
    </w:p>
    <w:p w14:paraId="61254360" w14:textId="14621720" w:rsidR="00EE0DF4" w:rsidRPr="002256AE" w:rsidRDefault="00083609">
      <w:pPr>
        <w:pStyle w:val="Odsekzoznamu11"/>
        <w:numPr>
          <w:ilvl w:val="0"/>
          <w:numId w:val="42"/>
        </w:numPr>
        <w:spacing w:before="120" w:after="120"/>
        <w:ind w:left="425" w:hanging="425"/>
        <w:contextualSpacing w:val="0"/>
        <w:jc w:val="both"/>
        <w:rPr>
          <w:color w:val="000000"/>
        </w:rPr>
        <w:pPrChange w:id="828" w:author="Autor">
          <w:pPr>
            <w:pStyle w:val="Odsekzoznamu1"/>
            <w:numPr>
              <w:numId w:val="42"/>
            </w:numPr>
            <w:spacing w:before="120" w:after="120"/>
            <w:ind w:hanging="360"/>
            <w:contextualSpacing w:val="0"/>
            <w:jc w:val="both"/>
          </w:pPr>
        </w:pPrChange>
      </w:pPr>
      <w:r w:rsidRPr="002256AE">
        <w:rPr>
          <w:color w:val="000000"/>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192B57" w:rsidRPr="002256AE">
        <w:rPr>
          <w:color w:val="000000"/>
        </w:rPr>
        <w:t xml:space="preserve"> </w:t>
      </w:r>
      <w:del w:id="829" w:author="Autor">
        <w:r>
          <w:rPr>
            <w:color w:val="000000"/>
          </w:rPr>
          <w:delText>v </w:delText>
        </w:r>
      </w:del>
      <w:ins w:id="830" w:author="Autor">
        <w:r w:rsidR="00192B57" w:rsidRPr="002256AE">
          <w:rPr>
            <w:color w:val="000000"/>
          </w:rPr>
          <w:t>a/alebo s výdavkami uplatňovanými systémom predfinancovania</w:t>
        </w:r>
        <w:r w:rsidRPr="002256AE">
          <w:rPr>
            <w:color w:val="000000"/>
          </w:rPr>
          <w:t xml:space="preserve"> v</w:t>
        </w:r>
        <w:r w:rsidR="00192B57" w:rsidRPr="002256AE">
          <w:rPr>
            <w:color w:val="000000"/>
          </w:rPr>
          <w:t xml:space="preserve"> rámci </w:t>
        </w:r>
      </w:ins>
      <w:r w:rsidRPr="002256AE">
        <w:rPr>
          <w:color w:val="000000"/>
        </w:rPr>
        <w:t>jednej Žiadosti o platbu. V takom prípade Prijímateľ predkladá samostatne Žiadosť o platbu (zúčtovanie zálohovej platby) a samostatne Žiadosť o platbu (priebežná platba – refundácia</w:t>
      </w:r>
      <w:del w:id="831" w:author="Autor">
        <w:r>
          <w:rPr>
            <w:color w:val="000000"/>
          </w:rPr>
          <w:delText>).</w:delText>
        </w:r>
      </w:del>
      <w:ins w:id="832" w:author="Autor">
        <w:r w:rsidRPr="002256AE">
          <w:rPr>
            <w:color w:val="000000"/>
          </w:rPr>
          <w:t>)</w:t>
        </w:r>
        <w:r w:rsidR="00192B57" w:rsidRPr="002256AE">
          <w:rPr>
            <w:color w:val="000000"/>
          </w:rPr>
          <w:t xml:space="preserve"> a/alebo samostatne Žiadosť o platbu (zúčtovanie predfinancovania)</w:t>
        </w:r>
        <w:r w:rsidRPr="002256AE">
          <w:rPr>
            <w:color w:val="000000"/>
          </w:rPr>
          <w:t>.</w:t>
        </w:r>
      </w:ins>
      <w:r w:rsidRPr="002256AE">
        <w:rPr>
          <w:color w:val="000000"/>
        </w:rPr>
        <w:t xml:space="preserve"> </w:t>
      </w:r>
      <w:r w:rsidRPr="002256AE">
        <w:t xml:space="preserve">Pri využití troch systémov financovania v rámci jedného projektu </w:t>
      </w:r>
      <w:del w:id="833" w:author="Autor">
        <w:r>
          <w:rPr>
            <w:color w:val="000000"/>
          </w:rPr>
          <w:delText>strany</w:delText>
        </w:r>
      </w:del>
      <w:ins w:id="834" w:author="Autor">
        <w:r w:rsidR="00590528" w:rsidRPr="002256AE">
          <w:rPr>
            <w:color w:val="000000"/>
          </w:rPr>
          <w:t>S</w:t>
        </w:r>
        <w:r w:rsidRPr="002256AE">
          <w:rPr>
            <w:color w:val="000000"/>
          </w:rPr>
          <w:t>trany</w:t>
        </w:r>
      </w:ins>
      <w:r w:rsidRPr="002256AE">
        <w:rPr>
          <w:color w:val="000000"/>
        </w:rPr>
        <w:t xml:space="preserve"> za týmto účelom v rámci Prílohy č. </w:t>
      </w:r>
      <w:commentRangeStart w:id="835"/>
      <w:r w:rsidRPr="002256AE">
        <w:rPr>
          <w:color w:val="000000"/>
        </w:rPr>
        <w:t>....</w:t>
      </w:r>
      <w:commentRangeEnd w:id="835"/>
      <w:r w:rsidRPr="002256AE">
        <w:rPr>
          <w:rStyle w:val="Odkaznakomentr"/>
          <w:rFonts w:eastAsia="Calibri"/>
          <w:sz w:val="24"/>
        </w:rPr>
        <w:commentReference w:id="835"/>
      </w:r>
      <w:r w:rsidRPr="002256AE">
        <w:rPr>
          <w:color w:val="000000"/>
        </w:rPr>
        <w:t xml:space="preserve"> </w:t>
      </w:r>
      <w:del w:id="836" w:author="Autor">
        <w:r>
          <w:rPr>
            <w:color w:val="000000"/>
          </w:rPr>
          <w:delText>tohto rozhodnutia</w:delText>
        </w:r>
      </w:del>
      <w:ins w:id="837" w:author="Autor">
        <w:r w:rsidRPr="002256AE">
          <w:rPr>
            <w:color w:val="000000"/>
          </w:rPr>
          <w:t xml:space="preserve"> </w:t>
        </w:r>
        <w:r w:rsidR="00744701">
          <w:rPr>
            <w:color w:val="000000"/>
          </w:rPr>
          <w:t>R</w:t>
        </w:r>
        <w:r w:rsidRPr="002256AE">
          <w:rPr>
            <w:color w:val="000000"/>
          </w:rPr>
          <w:t>ozhodnutia</w:t>
        </w:r>
      </w:ins>
      <w:r w:rsidRPr="002256AE">
        <w:rPr>
          <w:color w:val="000000"/>
        </w:rPr>
        <w:t xml:space="preserve"> o schválení žiadosti </w:t>
      </w:r>
      <w:del w:id="838" w:author="Autor">
        <w:r>
          <w:rPr>
            <w:color w:val="000000"/>
          </w:rPr>
          <w:delText xml:space="preserve">               </w:delText>
        </w:r>
      </w:del>
      <w:r w:rsidRPr="002256AE">
        <w:rPr>
          <w:color w:val="000000"/>
        </w:rPr>
        <w:t>o NFP identifikovali jednotlivé typy výdavkov (rozpočtových položiek Projektu) tak,</w:t>
      </w:r>
      <w:del w:id="839" w:author="Autor">
        <w:r>
          <w:rPr>
            <w:color w:val="000000"/>
          </w:rPr>
          <w:delText xml:space="preserve">             </w:delText>
        </w:r>
      </w:del>
      <w:r w:rsidRPr="002256AE">
        <w:rPr>
          <w:color w:val="000000"/>
        </w:rPr>
        <w:t xml:space="preserve">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Pr="002256AE" w:rsidRDefault="00083609">
      <w:pPr>
        <w:pStyle w:val="Odsekzoznamu11"/>
        <w:numPr>
          <w:ilvl w:val="0"/>
          <w:numId w:val="42"/>
        </w:numPr>
        <w:spacing w:before="120" w:after="120"/>
        <w:ind w:left="425" w:hanging="425"/>
        <w:contextualSpacing w:val="0"/>
        <w:jc w:val="both"/>
        <w:pPrChange w:id="840" w:author="Autor">
          <w:pPr>
            <w:pStyle w:val="Odsekzoznamu1"/>
            <w:numPr>
              <w:numId w:val="42"/>
            </w:numPr>
            <w:spacing w:before="120" w:after="120"/>
            <w:ind w:hanging="360"/>
            <w:contextualSpacing w:val="0"/>
            <w:jc w:val="both"/>
          </w:pPr>
        </w:pPrChange>
      </w:pPr>
      <w:r w:rsidRPr="002256AE">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2312C8E0" w:rsidR="00EE0DF4" w:rsidRPr="002256AE" w:rsidRDefault="00083609">
      <w:pPr>
        <w:pStyle w:val="Odsekzoznamu11"/>
        <w:numPr>
          <w:ilvl w:val="0"/>
          <w:numId w:val="42"/>
        </w:numPr>
        <w:spacing w:before="120" w:after="120"/>
        <w:ind w:left="425" w:hanging="425"/>
        <w:contextualSpacing w:val="0"/>
        <w:jc w:val="both"/>
        <w:pPrChange w:id="841" w:author="Autor">
          <w:pPr>
            <w:pStyle w:val="Odsekzoznamu1"/>
            <w:numPr>
              <w:numId w:val="42"/>
            </w:numPr>
            <w:spacing w:before="120" w:after="120"/>
            <w:ind w:hanging="360"/>
            <w:contextualSpacing w:val="0"/>
            <w:jc w:val="both"/>
          </w:pPr>
        </w:pPrChange>
      </w:pPr>
      <w:r w:rsidRPr="002256AE">
        <w:rPr>
          <w:color w:val="000000"/>
        </w:rPr>
        <w:t>Poskytovateľ</w:t>
      </w:r>
      <w:r w:rsidRPr="002256AE">
        <w:t xml:space="preserve"> je oprávnený zvýšiť alebo znížiť výšku Žiadosti o platbu z technických dôvodov na strane Poskytovateľa maximálne </w:t>
      </w:r>
      <w:del w:id="842" w:author="Autor">
        <w:r>
          <w:delText>do</w:delText>
        </w:r>
      </w:del>
      <w:ins w:id="843" w:author="Autor">
        <w:r w:rsidR="00590528" w:rsidRPr="002256AE">
          <w:t>vo výške 0,01 % z maximálnej</w:t>
        </w:r>
      </w:ins>
      <w:r w:rsidR="00590528" w:rsidRPr="002256AE">
        <w:t xml:space="preserve"> výšky </w:t>
      </w:r>
      <w:del w:id="844" w:author="Autor">
        <w:r>
          <w:delText>1 EUR</w:delText>
        </w:r>
      </w:del>
      <w:ins w:id="845" w:author="Autor">
        <w:r w:rsidR="00590528" w:rsidRPr="002256AE">
          <w:t>NFP</w:t>
        </w:r>
        <w:r w:rsidR="00DB561C" w:rsidRPr="002256AE">
          <w:t xml:space="preserve"> uvedeného v Rozhodnutí o schválení žiadosti o NFP</w:t>
        </w:r>
      </w:ins>
      <w:r w:rsidR="00DB561C" w:rsidRPr="002256AE">
        <w:t xml:space="preserve"> </w:t>
      </w:r>
      <w:r w:rsidRPr="002256AE">
        <w:t xml:space="preserve">v rámci jednej Žiadosti </w:t>
      </w:r>
      <w:del w:id="846" w:author="Autor">
        <w:r>
          <w:delText xml:space="preserve">            </w:delText>
        </w:r>
      </w:del>
      <w:r w:rsidRPr="002256AE">
        <w:t>o platbu. Ustanovenie článku 3 ods. 2 VP týmto nie je dotknuté.</w:t>
      </w:r>
    </w:p>
    <w:p w14:paraId="45FF2602" w14:textId="77777777" w:rsidR="00EE0DF4" w:rsidRPr="002256AE" w:rsidRDefault="00083609">
      <w:pPr>
        <w:pStyle w:val="Odsekzoznamu11"/>
        <w:numPr>
          <w:ilvl w:val="0"/>
          <w:numId w:val="42"/>
        </w:numPr>
        <w:spacing w:before="120" w:after="120"/>
        <w:ind w:left="425" w:hanging="425"/>
        <w:contextualSpacing w:val="0"/>
        <w:jc w:val="both"/>
        <w:pPrChange w:id="847" w:author="Autor">
          <w:pPr>
            <w:pStyle w:val="Odsekzoznamu1"/>
            <w:numPr>
              <w:numId w:val="42"/>
            </w:numPr>
            <w:spacing w:before="120" w:after="120"/>
            <w:ind w:hanging="360"/>
            <w:contextualSpacing w:val="0"/>
            <w:jc w:val="both"/>
          </w:pPr>
        </w:pPrChange>
      </w:pPr>
      <w:commentRangeStart w:id="848"/>
      <w:r w:rsidRPr="002256AE">
        <w:rPr>
          <w:color w:val="000000"/>
        </w:rPr>
        <w:t>Suma</w:t>
      </w:r>
      <w:r w:rsidRPr="002256AE">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848"/>
      <w:r w:rsidRPr="002256AE">
        <w:rPr>
          <w:rStyle w:val="Odkaznakomentr"/>
          <w:rFonts w:eastAsia="Calibri"/>
          <w:sz w:val="24"/>
        </w:rPr>
        <w:commentReference w:id="848"/>
      </w:r>
    </w:p>
    <w:p w14:paraId="48D12C46" w14:textId="33AA323B" w:rsidR="00DB561C" w:rsidRPr="002256AE" w:rsidRDefault="00DB561C">
      <w:pPr>
        <w:pStyle w:val="Odsekzoznamu11"/>
        <w:numPr>
          <w:ilvl w:val="0"/>
          <w:numId w:val="42"/>
        </w:numPr>
        <w:spacing w:before="120" w:after="120"/>
        <w:ind w:left="425" w:hanging="425"/>
        <w:contextualSpacing w:val="0"/>
        <w:jc w:val="both"/>
        <w:rPr>
          <w:ins w:id="849" w:author="Autor"/>
        </w:rPr>
      </w:pPr>
      <w:ins w:id="850" w:author="Autor">
        <w:r w:rsidRPr="002256AE">
          <w:rPr>
            <w:color w:val="000000"/>
          </w:rPr>
          <w:t xml:space="preserve">Podrobnejšie postupy a podmienky, vrátane </w:t>
        </w:r>
        <w:r w:rsidR="00577E30" w:rsidRPr="002256AE">
          <w:rPr>
            <w:color w:val="000000"/>
          </w:rPr>
          <w:t>práv a povinností Strán týkajúce</w:t>
        </w:r>
        <w:r w:rsidRPr="002256AE">
          <w:rPr>
            <w:color w:val="000000"/>
          </w:rPr>
          <w:t xml:space="preserve"> sa systémov financovania (platieb) sú určené Systémom finančného riadenia, ktorý je pre strany </w:t>
        </w:r>
        <w:r w:rsidRPr="002256AE">
          <w:rPr>
            <w:color w:val="000000"/>
          </w:rPr>
          <w:lastRenderedPageBreak/>
          <w:t>záväzný, ako to vyplýva aj z článku 3 ods. 3 VP. Tento dokument zároveň slúži pre potreby výkladu príslušných ustanovení, resp. práv a povinností Strán</w:t>
        </w:r>
        <w:r w:rsidR="00577E30" w:rsidRPr="002256AE">
          <w:rPr>
            <w:color w:val="000000"/>
          </w:rPr>
          <w:t>.</w:t>
        </w:r>
      </w:ins>
    </w:p>
    <w:p w14:paraId="686203EC" w14:textId="77777777" w:rsidR="00EE0DF4" w:rsidRPr="002256AE" w:rsidRDefault="00083609">
      <w:pPr>
        <w:pStyle w:val="Odsekzoznamu11"/>
        <w:numPr>
          <w:ilvl w:val="0"/>
          <w:numId w:val="42"/>
        </w:numPr>
        <w:spacing w:before="120" w:after="120"/>
        <w:ind w:left="425" w:hanging="425"/>
        <w:contextualSpacing w:val="0"/>
        <w:jc w:val="both"/>
        <w:rPr>
          <w:color w:val="000000"/>
        </w:rPr>
        <w:pPrChange w:id="851" w:author="Autor">
          <w:pPr>
            <w:pStyle w:val="Odsekzoznamu1"/>
            <w:numPr>
              <w:numId w:val="42"/>
            </w:numPr>
            <w:spacing w:before="120" w:after="120"/>
            <w:ind w:hanging="360"/>
            <w:contextualSpacing w:val="0"/>
            <w:jc w:val="both"/>
          </w:pPr>
        </w:pPrChange>
      </w:pPr>
      <w:r w:rsidRPr="002256AE">
        <w:rPr>
          <w:color w:val="000000"/>
        </w:rPr>
        <w:t>Na účely tohto rozhodnutia sa za úhradu účtovných dokladov Dodávateľovi môže považovať aj:</w:t>
      </w:r>
    </w:p>
    <w:p w14:paraId="133D75D7"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úhrada oprávnenej osobe na základe výkonu rozhodnutia voči Dodávateľovi v zmysle všeobecne záväzných právnych predpisov SR;</w:t>
      </w:r>
    </w:p>
    <w:p w14:paraId="031FC6BA"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14:paraId="75176F0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započítanie pohľadávok Dodávateľa a Prijímateľa v súlade s §580 až                         §581  Občianskeho zákonníka, resp. §358 až §364 Obchodného  zákonníka. </w:t>
      </w:r>
    </w:p>
    <w:p w14:paraId="1F0C9A13" w14:textId="22B107AD" w:rsidR="00EE0DF4" w:rsidRPr="002256AE" w:rsidRDefault="00083609">
      <w:pPr>
        <w:pStyle w:val="Odsekzoznamu11"/>
        <w:numPr>
          <w:ilvl w:val="0"/>
          <w:numId w:val="42"/>
        </w:numPr>
        <w:spacing w:before="120" w:after="120"/>
        <w:ind w:left="425" w:hanging="425"/>
        <w:contextualSpacing w:val="0"/>
        <w:jc w:val="both"/>
        <w:rPr>
          <w:color w:val="000000"/>
        </w:rPr>
        <w:pPrChange w:id="852" w:author="Autor">
          <w:pPr>
            <w:pStyle w:val="Odsekzoznamu1"/>
            <w:numPr>
              <w:numId w:val="42"/>
            </w:numPr>
            <w:spacing w:before="120" w:after="120"/>
            <w:ind w:hanging="360"/>
            <w:contextualSpacing w:val="0"/>
            <w:jc w:val="both"/>
          </w:pPr>
        </w:pPrChange>
      </w:pPr>
      <w:r w:rsidRPr="002256AE">
        <w:rPr>
          <w:color w:val="000000"/>
        </w:rPr>
        <w:t xml:space="preserve">V prípade, že Dodávateľ postúpil pohľadávku voči Prijímateľovi tretej osobe v súlade             s §524 až §530 Občianskeho zákonníka, Prijímateľ v rámci dokumentácie Žiadosti o platbu predloží aj dokumenty  preukazujúce postúpenie pohľadávky Dodávateľa </w:t>
      </w:r>
      <w:del w:id="853" w:author="Autor">
        <w:r>
          <w:rPr>
            <w:color w:val="000000"/>
          </w:rPr>
          <w:delText xml:space="preserve">               </w:delText>
        </w:r>
      </w:del>
      <w:r w:rsidRPr="002256AE">
        <w:rPr>
          <w:color w:val="000000"/>
        </w:rPr>
        <w:t>na postupníka.</w:t>
      </w:r>
    </w:p>
    <w:p w14:paraId="417F8C9D" w14:textId="77777777" w:rsidR="00EE0DF4" w:rsidRPr="002256AE" w:rsidRDefault="00083609">
      <w:pPr>
        <w:pStyle w:val="Odsekzoznamu11"/>
        <w:numPr>
          <w:ilvl w:val="0"/>
          <w:numId w:val="42"/>
        </w:numPr>
        <w:spacing w:before="120" w:after="120"/>
        <w:ind w:left="425" w:hanging="425"/>
        <w:contextualSpacing w:val="0"/>
        <w:jc w:val="both"/>
        <w:rPr>
          <w:color w:val="000000"/>
        </w:rPr>
        <w:pPrChange w:id="854" w:author="Autor">
          <w:pPr>
            <w:pStyle w:val="Odsekzoznamu1"/>
            <w:numPr>
              <w:numId w:val="42"/>
            </w:numPr>
            <w:spacing w:before="120" w:after="120"/>
            <w:ind w:hanging="360"/>
            <w:contextualSpacing w:val="0"/>
            <w:jc w:val="both"/>
          </w:pPr>
        </w:pPrChange>
      </w:pPr>
      <w:r w:rsidRPr="002256AE">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55424856" w14:textId="77777777" w:rsidR="00EE0DF4" w:rsidRPr="002256AE" w:rsidRDefault="00083609">
      <w:pPr>
        <w:pStyle w:val="Odsekzoznamu11"/>
        <w:numPr>
          <w:ilvl w:val="0"/>
          <w:numId w:val="42"/>
        </w:numPr>
        <w:spacing w:before="120" w:after="120"/>
        <w:ind w:left="425" w:hanging="425"/>
        <w:contextualSpacing w:val="0"/>
        <w:jc w:val="both"/>
        <w:rPr>
          <w:color w:val="000000"/>
        </w:rPr>
        <w:pPrChange w:id="855" w:author="Autor">
          <w:pPr>
            <w:pStyle w:val="Odsekzoznamu1"/>
            <w:numPr>
              <w:numId w:val="42"/>
            </w:numPr>
            <w:spacing w:before="120" w:after="120"/>
            <w:ind w:hanging="360"/>
            <w:contextualSpacing w:val="0"/>
            <w:jc w:val="both"/>
          </w:pPr>
        </w:pPrChange>
      </w:pPr>
      <w:r w:rsidRPr="002256AE">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Pr="002256AE" w:rsidRDefault="00083609">
      <w:pPr>
        <w:pStyle w:val="Odsekzoznamu11"/>
        <w:numPr>
          <w:ilvl w:val="0"/>
          <w:numId w:val="42"/>
        </w:numPr>
        <w:spacing w:before="120" w:after="120"/>
        <w:ind w:left="425" w:hanging="425"/>
        <w:contextualSpacing w:val="0"/>
        <w:jc w:val="both"/>
        <w:rPr>
          <w:color w:val="000000"/>
        </w:rPr>
        <w:pPrChange w:id="856" w:author="Autor">
          <w:pPr>
            <w:pStyle w:val="Odsekzoznamu1"/>
            <w:numPr>
              <w:numId w:val="42"/>
            </w:numPr>
            <w:spacing w:before="120" w:after="120"/>
            <w:ind w:hanging="360"/>
            <w:contextualSpacing w:val="0"/>
            <w:jc w:val="both"/>
          </w:pPr>
        </w:pPrChange>
      </w:pPr>
      <w:r w:rsidRPr="002256AE">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Pr="002256AE" w:rsidRDefault="00083609">
      <w:pPr>
        <w:pStyle w:val="Odsekzoznamu11"/>
        <w:numPr>
          <w:ilvl w:val="0"/>
          <w:numId w:val="42"/>
        </w:numPr>
        <w:spacing w:before="120" w:after="120"/>
        <w:ind w:left="425" w:hanging="425"/>
        <w:contextualSpacing w:val="0"/>
        <w:jc w:val="both"/>
        <w:rPr>
          <w:color w:val="000000"/>
        </w:rPr>
        <w:pPrChange w:id="857" w:author="Autor">
          <w:pPr>
            <w:pStyle w:val="Odsekzoznamu1"/>
            <w:numPr>
              <w:numId w:val="42"/>
            </w:numPr>
            <w:spacing w:before="120" w:after="120"/>
            <w:ind w:hanging="360"/>
            <w:contextualSpacing w:val="0"/>
            <w:jc w:val="both"/>
          </w:pPr>
        </w:pPrChange>
      </w:pPr>
      <w:r w:rsidRPr="002256AE">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Pr="002256AE" w:rsidRDefault="00083609">
      <w:pPr>
        <w:pStyle w:val="Odsekzoznamu11"/>
        <w:numPr>
          <w:ilvl w:val="0"/>
          <w:numId w:val="42"/>
        </w:numPr>
        <w:spacing w:before="120" w:after="120"/>
        <w:ind w:left="425" w:hanging="425"/>
        <w:contextualSpacing w:val="0"/>
        <w:jc w:val="both"/>
        <w:rPr>
          <w:color w:val="000000"/>
        </w:rPr>
        <w:pPrChange w:id="858" w:author="Autor">
          <w:pPr>
            <w:pStyle w:val="Odsekzoznamu1"/>
            <w:numPr>
              <w:numId w:val="42"/>
            </w:numPr>
            <w:spacing w:before="120" w:after="120"/>
            <w:ind w:hanging="360"/>
            <w:contextualSpacing w:val="0"/>
            <w:jc w:val="both"/>
          </w:pPr>
        </w:pPrChange>
      </w:pPr>
      <w:r w:rsidRPr="002256AE">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Pr="002256AE" w:rsidRDefault="00EE0DF4"/>
    <w:sectPr w:rsidR="00EE0DF4" w:rsidRPr="002256A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07207229" w14:textId="77777777" w:rsidR="00356A8B" w:rsidRDefault="00356A8B">
      <w:pPr>
        <w:pStyle w:val="Textkomentra"/>
      </w:pPr>
      <w:r>
        <w:rPr>
          <w:rStyle w:val="Odkaznakomentr"/>
          <w:szCs w:val="16"/>
        </w:rPr>
        <w:annotationRef/>
      </w:r>
      <w:r>
        <w:t xml:space="preserve">Vzhľadom na rozsah použitia tohto vzoru sa v prvom rade vychádza z úpravy vzťahov vznikajúcich pri národných projektoch, kedy je prijímateľom a poskytovateľom tá istá osoba.V rámci komentárov je text upravený (zjednodušený) na štandardné podmienky projektov technickej pomoci (TP), pri ktorých nedochádza k uzavretiu zmluvy o poskytnutí NFP.  </w:t>
      </w:r>
    </w:p>
  </w:comment>
  <w:comment w:id="27" w:author="Autor" w:initials="A">
    <w:p w14:paraId="02C853C2" w14:textId="77777777" w:rsidR="00356A8B" w:rsidRDefault="00356A8B">
      <w:pPr>
        <w:pStyle w:val="Textkomentra"/>
      </w:pPr>
      <w:r>
        <w:rPr>
          <w:rStyle w:val="Odkaznakomentr"/>
          <w:szCs w:val="16"/>
        </w:rPr>
        <w:annotationRef/>
      </w:r>
      <w:r>
        <w:t>Vypustí sa, ak projekt zo svojej podstaty nemôže generovať príjem</w:t>
      </w:r>
    </w:p>
  </w:comment>
  <w:comment w:id="29" w:author="Autor" w:initials="A">
    <w:p w14:paraId="5A41EA2E" w14:textId="77777777" w:rsidR="00356A8B" w:rsidRDefault="00356A8B">
      <w:pPr>
        <w:pStyle w:val="Textkomentra"/>
      </w:pPr>
      <w:r>
        <w:rPr>
          <w:rStyle w:val="Odkaznakomentr"/>
          <w:szCs w:val="16"/>
        </w:rPr>
        <w:annotationRef/>
      </w:r>
      <w:r>
        <w:t>Vypustí sa, ak projekt zo svojej podstaty nemôže generovať príjem</w:t>
      </w:r>
    </w:p>
  </w:comment>
  <w:comment w:id="30" w:author="Autor" w:initials="A">
    <w:p w14:paraId="2DC1C31A" w14:textId="77777777" w:rsidR="00356A8B" w:rsidRDefault="00356A8B">
      <w:pPr>
        <w:pStyle w:val="Textkomentra"/>
      </w:pPr>
      <w:r>
        <w:rPr>
          <w:rStyle w:val="Odkaznakomentr"/>
          <w:szCs w:val="16"/>
        </w:rPr>
        <w:annotationRef/>
      </w:r>
      <w:r>
        <w:t>Vypustí sa, ak projekt zo svojej podstaty nemôže generovať príjem</w:t>
      </w:r>
    </w:p>
  </w:comment>
  <w:comment w:id="31" w:author="Autor" w:initials="A">
    <w:p w14:paraId="7D66857F" w14:textId="77777777" w:rsidR="00356A8B" w:rsidRDefault="00356A8B">
      <w:pPr>
        <w:pStyle w:val="Textkomentra"/>
      </w:pPr>
      <w:r>
        <w:rPr>
          <w:rStyle w:val="Odkaznakomentr"/>
          <w:szCs w:val="16"/>
        </w:rPr>
        <w:annotationRef/>
      </w:r>
      <w:r>
        <w:t>Vypustí sa, ak projekt zo svojej podstaty nemôže generovať príjem</w:t>
      </w:r>
    </w:p>
  </w:comment>
  <w:comment w:id="47" w:author="Autor" w:initials="A">
    <w:p w14:paraId="611C5D29" w14:textId="77777777" w:rsidR="00356A8B" w:rsidRDefault="00356A8B">
      <w:pPr>
        <w:pStyle w:val="Textkomentra"/>
      </w:pPr>
      <w:r>
        <w:rPr>
          <w:rStyle w:val="Odkaznakomentr"/>
          <w:szCs w:val="16"/>
        </w:rPr>
        <w:annotationRef/>
      </w:r>
      <w:r>
        <w:t>Vypustí sa, ak projekt zo svojej podstaty nemôže generovať príjem</w:t>
      </w:r>
    </w:p>
  </w:comment>
  <w:comment w:id="71" w:author="Autor" w:initials="A">
    <w:p w14:paraId="4AFB61B2" w14:textId="6936BB4A" w:rsidR="00356A8B" w:rsidRPr="00BC5687" w:rsidRDefault="00356A8B" w:rsidP="00991A94">
      <w:pPr>
        <w:pStyle w:val="Textkomentra"/>
      </w:pPr>
      <w:r>
        <w:rPr>
          <w:rStyle w:val="Odkaznakomentr"/>
        </w:rPr>
        <w:annotationRef/>
      </w:r>
      <w:r>
        <w:t>V prípade, ak sa zjednodušené vykazovanie výdavkov v projekte neaplikuje RO predmetné ustanovenie odstráni</w:t>
      </w:r>
    </w:p>
  </w:comment>
  <w:comment w:id="74" w:author="Autor" w:initials="A">
    <w:p w14:paraId="1181062B" w14:textId="77777777" w:rsidR="00AA45D8" w:rsidRDefault="00AA45D8">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75" w:author="Autor" w:initials="A">
    <w:p w14:paraId="6E0A66D7" w14:textId="787A741F" w:rsidR="00356A8B" w:rsidRDefault="00356A8B">
      <w:pPr>
        <w:pStyle w:val="Textkomentra"/>
      </w:pPr>
      <w:r>
        <w:rPr>
          <w:rStyle w:val="Odkaznakomentr"/>
          <w:szCs w:val="16"/>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78" w:author="Autor" w:initials="A">
    <w:p w14:paraId="5601C559" w14:textId="77777777" w:rsidR="00356A8B" w:rsidRDefault="00356A8B">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77" w:author="Autor" w:initials="A">
    <w:p w14:paraId="1CFCC06D" w14:textId="77777777" w:rsidR="00356A8B" w:rsidRDefault="00356A8B">
      <w:pPr>
        <w:pStyle w:val="Textkomentra"/>
      </w:pPr>
      <w:r>
        <w:rPr>
          <w:rStyle w:val="Odkaznakomentr"/>
          <w:szCs w:val="16"/>
        </w:rPr>
        <w:annotationRef/>
      </w:r>
      <w:r>
        <w:t>Vypustí sa, ak projekt zo svojej podstaty nemôže generovať príjem</w:t>
      </w:r>
    </w:p>
  </w:comment>
  <w:comment w:id="81" w:author="Autor" w:initials="A">
    <w:p w14:paraId="276EC7F4" w14:textId="77777777" w:rsidR="00356A8B" w:rsidRDefault="00356A8B">
      <w:pPr>
        <w:pStyle w:val="Textkomentra"/>
      </w:pPr>
      <w:r>
        <w:rPr>
          <w:rStyle w:val="Odkaznakomentr"/>
          <w:szCs w:val="16"/>
        </w:rPr>
        <w:annotationRef/>
      </w:r>
      <w:r>
        <w:t>Vypustí sa, ak projekt zo svojej podstaty nemôže generovať príjem</w:t>
      </w:r>
    </w:p>
  </w:comment>
  <w:comment w:id="111" w:author="Autor" w:initials="A">
    <w:p w14:paraId="5FF99183" w14:textId="77777777" w:rsidR="00356A8B" w:rsidRDefault="00356A8B">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112" w:author="Autor" w:initials="A">
    <w:p w14:paraId="04503F70" w14:textId="77777777" w:rsidR="00356A8B" w:rsidRDefault="00356A8B">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133" w:author="Autor" w:initials="A">
    <w:p w14:paraId="0EBF471E" w14:textId="77777777" w:rsidR="00356A8B" w:rsidRPr="00696ADB" w:rsidRDefault="00356A8B" w:rsidP="00991A94">
      <w:pPr>
        <w:pStyle w:val="Textkomentra"/>
      </w:pPr>
      <w:r>
        <w:rPr>
          <w:rStyle w:val="Odkaznakomentr"/>
        </w:rPr>
        <w:annotationRef/>
      </w:r>
      <w:r>
        <w:t>RO odstráni, ak sa v projekte zjednodušené vykazovanie výdavkov nevyužíva</w:t>
      </w:r>
    </w:p>
  </w:comment>
  <w:comment w:id="140" w:author="Autor" w:initials="A">
    <w:p w14:paraId="159E4DEF" w14:textId="77777777" w:rsidR="00356A8B" w:rsidRDefault="00356A8B">
      <w:pPr>
        <w:pStyle w:val="Textkomentra"/>
      </w:pPr>
      <w:r>
        <w:rPr>
          <w:rStyle w:val="Odkaznakomentr"/>
        </w:rPr>
        <w:annotationRef/>
      </w:r>
      <w:r>
        <w:t>Vypustí sa, ak projekt nebude implementovať sprostredkovateľský orgán.</w:t>
      </w:r>
    </w:p>
  </w:comment>
  <w:comment w:id="142" w:author="Autor" w:initials="A">
    <w:p w14:paraId="75207DAC" w14:textId="77777777" w:rsidR="00356A8B" w:rsidRDefault="00356A8B">
      <w:pPr>
        <w:pStyle w:val="Textkomentra"/>
      </w:pPr>
      <w:r>
        <w:rPr>
          <w:rStyle w:val="Odkaznakomentr"/>
          <w:szCs w:val="16"/>
        </w:rPr>
        <w:annotationRef/>
      </w:r>
      <w:r>
        <w:t>Všetky chýbajúce údaje doplní RO</w:t>
      </w:r>
    </w:p>
  </w:comment>
  <w:comment w:id="174" w:author="Autor" w:initials="A">
    <w:p w14:paraId="7A8223FF" w14:textId="77777777" w:rsidR="00356A8B" w:rsidRDefault="00356A8B">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177" w:author="Autor" w:initials="A">
    <w:p w14:paraId="6DABD8DB" w14:textId="77777777" w:rsidR="00356A8B" w:rsidRDefault="00356A8B">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180" w:author="Autor" w:initials="A">
    <w:p w14:paraId="74AB4710" w14:textId="77777777" w:rsidR="00356A8B" w:rsidRDefault="00356A8B">
      <w:pPr>
        <w:pStyle w:val="Textkomentra"/>
      </w:pPr>
      <w:r>
        <w:rPr>
          <w:rStyle w:val="Odkaznakomentr"/>
          <w:szCs w:val="16"/>
        </w:rPr>
        <w:annotationRef/>
      </w:r>
      <w:r>
        <w:t xml:space="preserve">Pri projektoch TP na mzdy sa celé písm. b) vypustí a zvyšný text sa primerane gramaticky preformuluje.  </w:t>
      </w:r>
    </w:p>
  </w:comment>
  <w:comment w:id="198" w:author="Autor" w:initials="A">
    <w:p w14:paraId="69D2143D" w14:textId="77777777" w:rsidR="00356A8B" w:rsidRDefault="00356A8B">
      <w:pPr>
        <w:pStyle w:val="Textkomentra"/>
      </w:pPr>
      <w:r>
        <w:rPr>
          <w:rStyle w:val="Odkaznakomentr"/>
          <w:szCs w:val="16"/>
        </w:rPr>
        <w:annotationRef/>
      </w:r>
      <w:r>
        <w:t xml:space="preserve">Napríklad kópia pozvánky na posledné školenie spolu s kópiou prezenčnej listiny účastníkov. </w:t>
      </w:r>
    </w:p>
  </w:comment>
  <w:comment w:id="200" w:author="Autor" w:initials="A">
    <w:p w14:paraId="3B5F69DD" w14:textId="77777777" w:rsidR="00356A8B" w:rsidRDefault="00356A8B">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36" w:author="Autor" w:initials="A">
    <w:p w14:paraId="411C4B37" w14:textId="5D25077E" w:rsidR="009C726C" w:rsidRDefault="009C726C">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243" w:author="Autor" w:initials="A">
    <w:p w14:paraId="566D06DF" w14:textId="77777777" w:rsidR="00356A8B" w:rsidRDefault="00356A8B">
      <w:pPr>
        <w:pStyle w:val="Textkomentra"/>
      </w:pPr>
      <w:r>
        <w:rPr>
          <w:rStyle w:val="Odkaznakomentr"/>
          <w:szCs w:val="16"/>
        </w:rPr>
        <w:annotationRef/>
      </w:r>
      <w:r>
        <w:t>Vypustí sa, ak projekt zo svojej podstaty nemôže generovať príjem</w:t>
      </w:r>
    </w:p>
  </w:comment>
  <w:comment w:id="265" w:author="Autor" w:initials="A">
    <w:p w14:paraId="2FAD6CB5" w14:textId="77777777" w:rsidR="00356A8B" w:rsidRDefault="00356A8B">
      <w:pPr>
        <w:pStyle w:val="Textkomentra"/>
      </w:pPr>
      <w:r>
        <w:rPr>
          <w:rStyle w:val="Odkaznakomentr"/>
        </w:rPr>
        <w:annotationRef/>
      </w:r>
      <w:r>
        <w:t>V prípade viacerých fondov Poskytovateľ doplní riadky</w:t>
      </w:r>
    </w:p>
  </w:comment>
  <w:comment w:id="267" w:author="Autor" w:initials="A">
    <w:p w14:paraId="2B303179" w14:textId="77777777" w:rsidR="00356A8B" w:rsidRDefault="00356A8B">
      <w:pPr>
        <w:pStyle w:val="Textkomentra"/>
      </w:pPr>
      <w:r>
        <w:rPr>
          <w:rStyle w:val="Odkaznakomentr"/>
          <w:szCs w:val="16"/>
        </w:rPr>
        <w:annotationRef/>
      </w:r>
      <w:r>
        <w:t>Vypustí sa  v prípade, ak v rámci projektu nedochádza k poskytovaniu pomoci (najmä v prípadoch projektov TP)</w:t>
      </w:r>
    </w:p>
  </w:comment>
  <w:comment w:id="268" w:author="Autor" w:initials="A">
    <w:p w14:paraId="2B262C6A" w14:textId="77777777" w:rsidR="00AA45D8" w:rsidRDefault="00AA45D8">
      <w:pPr>
        <w:pStyle w:val="Textkomentra"/>
      </w:pPr>
      <w:r>
        <w:rPr>
          <w:rStyle w:val="Odkaznakomentr"/>
          <w:szCs w:val="16"/>
        </w:rPr>
        <w:annotationRef/>
      </w:r>
      <w:r>
        <w:t>Ide o údaj, ktorý možno vypustiť, ak poskytovateľ  nepovažuje za nutné túto informáciu uvádzať aj osobitne, z dôvodu výberu len jedného spôsobu financovania v čl. 17 VP.</w:t>
      </w:r>
    </w:p>
  </w:comment>
  <w:comment w:id="269" w:author="Autor" w:initials="A">
    <w:p w14:paraId="526DAB6E" w14:textId="158C19F9" w:rsidR="002B7EDD" w:rsidRDefault="002B7EDD">
      <w:pPr>
        <w:pStyle w:val="Textkomentra"/>
      </w:pPr>
      <w:r>
        <w:rPr>
          <w:rStyle w:val="Odkaznakomentr"/>
        </w:rPr>
        <w:annotationRef/>
      </w:r>
      <w:r>
        <w:t>Ide o údaj, ktorý možno vypustiť, ak poskytovateľ  nepovažuje za nutné túto informáciu uvádzať aj osobitne, z dôvodu výberu len jedného spôsobu financovania v čl. 17 VP.</w:t>
      </w:r>
    </w:p>
  </w:comment>
  <w:comment w:id="272" w:author="Autor" w:initials="A">
    <w:p w14:paraId="1826EB34" w14:textId="77777777" w:rsidR="00AA45D8" w:rsidRDefault="00AA45D8">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14:paraId="2819D846" w14:textId="77777777" w:rsidR="00AA45D8" w:rsidRDefault="00AA45D8"/>
  </w:comment>
  <w:comment w:id="273" w:author="Autor" w:initials="A">
    <w:p w14:paraId="6EDFCC90" w14:textId="1521956A" w:rsidR="00356A8B" w:rsidRDefault="00356A8B"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comment>
  <w:comment w:id="279" w:author="Autor" w:initials="A">
    <w:p w14:paraId="1AB7B23E" w14:textId="77777777" w:rsidR="00356A8B" w:rsidRDefault="00356A8B">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281" w:author="Autor" w:initials="A">
    <w:p w14:paraId="143DA6CE" w14:textId="77777777" w:rsidR="00356A8B" w:rsidRDefault="00356A8B">
      <w:pPr>
        <w:pStyle w:val="Textkomentra"/>
      </w:pPr>
      <w:r>
        <w:rPr>
          <w:rStyle w:val="Odkaznakomentr"/>
          <w:szCs w:val="16"/>
        </w:rPr>
        <w:annotationRef/>
      </w:r>
      <w:r>
        <w:t>Vypĺňa sa len v prípade projektov, pri ktorých sa vypočítava príjem v zmysle čl. 61 všeobecného nariadenia</w:t>
      </w:r>
    </w:p>
  </w:comment>
  <w:comment w:id="282" w:author="Autor" w:initials="A">
    <w:p w14:paraId="1C34DBBE" w14:textId="77777777" w:rsidR="00356A8B" w:rsidRDefault="00356A8B">
      <w:pPr>
        <w:pStyle w:val="Textkomentra"/>
      </w:pPr>
      <w:r>
        <w:rPr>
          <w:rStyle w:val="Odkaznakomentr"/>
          <w:szCs w:val="16"/>
        </w:rPr>
        <w:annotationRef/>
      </w:r>
      <w:r>
        <w:t>Doplní sa miera spolufinancovania zdrojov EÚ a ŠR</w:t>
      </w:r>
    </w:p>
  </w:comment>
  <w:comment w:id="283" w:author="Autor" w:initials="A">
    <w:p w14:paraId="32DED6A0" w14:textId="77777777" w:rsidR="00356A8B" w:rsidRDefault="00356A8B">
      <w:pPr>
        <w:pStyle w:val="Textkomentra"/>
      </w:pPr>
      <w:r>
        <w:rPr>
          <w:rStyle w:val="Odkaznakomentr"/>
          <w:szCs w:val="16"/>
        </w:rPr>
        <w:annotationRef/>
      </w:r>
      <w:r>
        <w:t>Výber relevantnej možnosti s ohľadom na skutočnosť, či ide o projekty generujúce príjem alebo nie</w:t>
      </w:r>
    </w:p>
    <w:p w14:paraId="29DC805C" w14:textId="77777777" w:rsidR="00356A8B" w:rsidRDefault="00356A8B">
      <w:pPr>
        <w:pStyle w:val="Textkomentra"/>
      </w:pPr>
    </w:p>
  </w:comment>
  <w:comment w:id="284" w:author="Autor" w:initials="A">
    <w:p w14:paraId="0B3500CC" w14:textId="77777777" w:rsidR="00356A8B" w:rsidRDefault="00356A8B">
      <w:pPr>
        <w:pStyle w:val="Textkomentra"/>
        <w:rPr>
          <w:rStyle w:val="Odkaznakomentr"/>
        </w:rPr>
      </w:pPr>
      <w:r>
        <w:rPr>
          <w:rStyle w:val="Odkaznakomentr"/>
        </w:rPr>
        <w:annotationRef/>
      </w:r>
      <w:r>
        <w:rPr>
          <w:rStyle w:val="Odkaznakomentr"/>
        </w:rPr>
        <w:t>Celé písm. d) je možné vypustiť, ak je percento spolufinacovania 0, t.j. ak je intenzita 100%</w:t>
      </w:r>
    </w:p>
  </w:comment>
  <w:comment w:id="287" w:author="Autor" w:initials="A">
    <w:p w14:paraId="0B6C4E81" w14:textId="77777777" w:rsidR="00356A8B" w:rsidRDefault="00356A8B">
      <w:pPr>
        <w:pStyle w:val="Textkomentra"/>
      </w:pPr>
      <w:r>
        <w:rPr>
          <w:rStyle w:val="Odkaznakomentr"/>
          <w:szCs w:val="16"/>
        </w:rPr>
        <w:annotationRef/>
      </w:r>
      <w:r>
        <w:t>Miera spolufinancovania prijímateľa v zmysle Stratégie financovania na PO 2014 - 2020</w:t>
      </w:r>
    </w:p>
  </w:comment>
  <w:comment w:id="288" w:author="Autor" w:initials="A">
    <w:p w14:paraId="550C6DC6" w14:textId="77777777" w:rsidR="00356A8B" w:rsidRDefault="00356A8B">
      <w:pPr>
        <w:pStyle w:val="Textkomentra"/>
      </w:pPr>
      <w:r>
        <w:rPr>
          <w:rStyle w:val="Odkaznakomentr"/>
          <w:szCs w:val="16"/>
        </w:rPr>
        <w:annotationRef/>
      </w:r>
      <w:r>
        <w:t>Vyberie sa relevantná možnosť podobne ako v písm. c) vyššie</w:t>
      </w:r>
    </w:p>
  </w:comment>
  <w:comment w:id="286" w:author="Autor" w:initials="A">
    <w:p w14:paraId="58DC26A3" w14:textId="77777777" w:rsidR="00356A8B" w:rsidRDefault="00356A8B">
      <w:pPr>
        <w:pStyle w:val="Textkomentra"/>
      </w:pPr>
      <w:r>
        <w:rPr>
          <w:rStyle w:val="Odkaznakomentr"/>
          <w:szCs w:val="16"/>
        </w:rPr>
        <w:annotationRef/>
      </w:r>
      <w:r>
        <w:t>Vypustí sa v prípade 100% spolufinancovania projektu z NFP</w:t>
      </w:r>
    </w:p>
  </w:comment>
  <w:comment w:id="289" w:author="Autor" w:initials="A">
    <w:p w14:paraId="10C30FAA" w14:textId="77777777" w:rsidR="00356A8B" w:rsidRDefault="00356A8B">
      <w:pPr>
        <w:pStyle w:val="Textkomentra"/>
      </w:pPr>
      <w:r>
        <w:rPr>
          <w:rStyle w:val="Odkaznakomentr"/>
          <w:szCs w:val="16"/>
        </w:rPr>
        <w:annotationRef/>
      </w:r>
      <w:r>
        <w:t>Vymaže sa, ak nie je relevantné</w:t>
      </w:r>
    </w:p>
  </w:comment>
  <w:comment w:id="291" w:author="Autor" w:initials="A">
    <w:p w14:paraId="263C9512" w14:textId="77777777" w:rsidR="00356A8B" w:rsidRDefault="00356A8B">
      <w:pPr>
        <w:pStyle w:val="Textkomentra"/>
      </w:pPr>
      <w:r>
        <w:rPr>
          <w:rStyle w:val="Odkaznakomentr"/>
          <w:szCs w:val="16"/>
        </w:rPr>
        <w:annotationRef/>
      </w:r>
      <w:r>
        <w:t xml:space="preserve">Podlieha úprave (prepis na písm. b), ak nejde o projekty generujúce príjem, pri ktorých sa v ods. 3.1 vymaže písm. a). </w:t>
      </w:r>
    </w:p>
  </w:comment>
  <w:comment w:id="296" w:author="Autor" w:initials="A">
    <w:p w14:paraId="7D2FA2BC" w14:textId="77777777" w:rsidR="00356A8B" w:rsidRDefault="00356A8B">
      <w:pPr>
        <w:pStyle w:val="Textkomentra"/>
      </w:pPr>
      <w:r>
        <w:rPr>
          <w:rStyle w:val="Odkaznakomentr"/>
          <w:szCs w:val="16"/>
        </w:rPr>
        <w:annotationRef/>
      </w:r>
      <w:r>
        <w:t>Doplní Poskytovateľ</w:t>
      </w:r>
    </w:p>
  </w:comment>
  <w:comment w:id="297" w:author="Autor" w:initials="A">
    <w:p w14:paraId="27830647" w14:textId="77777777" w:rsidR="00356A8B" w:rsidRDefault="00356A8B">
      <w:pPr>
        <w:pStyle w:val="Textkomentra"/>
      </w:pPr>
      <w:r>
        <w:rPr>
          <w:rStyle w:val="Odkaznakomentr"/>
        </w:rPr>
        <w:annotationRef/>
      </w:r>
      <w:r>
        <w:t xml:space="preserve">V prípade nerelevantnosti sa vypustí. </w:t>
      </w:r>
    </w:p>
  </w:comment>
  <w:comment w:id="298" w:author="Autor" w:initials="A">
    <w:p w14:paraId="68948E8F" w14:textId="77777777" w:rsidR="00356A8B" w:rsidRDefault="00356A8B">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299" w:author="Autor" w:initials="A">
    <w:p w14:paraId="262DE9B4" w14:textId="77777777" w:rsidR="00356A8B" w:rsidRDefault="00356A8B">
      <w:pPr>
        <w:pStyle w:val="Textkomentra"/>
      </w:pPr>
      <w:r>
        <w:rPr>
          <w:rStyle w:val="Odkaznakomentr"/>
          <w:szCs w:val="16"/>
        </w:rPr>
        <w:annotationRef/>
      </w:r>
      <w:r>
        <w:t xml:space="preserve">Uplatní sa iba v prípade, ak v je v rámci projektu poskytovaná pomoc. </w:t>
      </w:r>
    </w:p>
  </w:comment>
  <w:comment w:id="302" w:author="Autor" w:initials="A">
    <w:p w14:paraId="4A6B6B7E" w14:textId="77777777" w:rsidR="00356A8B" w:rsidRDefault="00356A8B">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304" w:author="Autor" w:initials="A">
    <w:p w14:paraId="16079718" w14:textId="77777777" w:rsidR="00356A8B" w:rsidRDefault="00356A8B">
      <w:pPr>
        <w:pStyle w:val="Textkomentra"/>
      </w:pPr>
      <w:r>
        <w:rPr>
          <w:rStyle w:val="Odkaznakomentr"/>
        </w:rPr>
        <w:annotationRef/>
      </w:r>
      <w:r>
        <w:t xml:space="preserve">Vypustí sa pri projektoch, pri ktorých sa nesleduje udržateľnosť .  </w:t>
      </w:r>
    </w:p>
  </w:comment>
  <w:comment w:id="307" w:author="Autor" w:initials="A">
    <w:p w14:paraId="3C3C30C9" w14:textId="77777777" w:rsidR="00356A8B" w:rsidRDefault="00356A8B">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310" w:author="Autor" w:initials="A">
    <w:p w14:paraId="6C286A48" w14:textId="77777777" w:rsidR="00356A8B" w:rsidRDefault="00356A8B">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311" w:author="Autor" w:initials="A">
    <w:p w14:paraId="65822F22" w14:textId="77777777" w:rsidR="00356A8B" w:rsidRDefault="00356A8B">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ŽoP aj na konkrétny minimálny finančný limit alebo prosto ponechať vymedzenie z PO 2007-13 „priebežne“ namiesto uvedeného časového limitu (t.j. namiesto slovného spojenia „najmenej za .... kalendárnych mesiacov“).  </w:t>
      </w:r>
    </w:p>
    <w:p w14:paraId="4E57299B" w14:textId="77777777" w:rsidR="00356A8B" w:rsidRDefault="00356A8B">
      <w:pPr>
        <w:pStyle w:val="Textkomentra"/>
      </w:pPr>
    </w:p>
    <w:p w14:paraId="00E3FBA0" w14:textId="77777777" w:rsidR="00356A8B" w:rsidRDefault="00356A8B">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ŽoP bol poskytovateľ schopný overiť oprávnenosť podporných aktivít z hľadiska ich vecného súladu s hlavnými aktivitami, t.j., že vykonanie podporných aktivít priamo súvisí s hlavnými aktivitami a podporuje ich realizáciu. </w:t>
      </w:r>
    </w:p>
  </w:comment>
  <w:comment w:id="312" w:author="Autor" w:initials="A">
    <w:p w14:paraId="4538D435" w14:textId="77777777" w:rsidR="00356A8B" w:rsidRDefault="00356A8B">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313" w:author="Autor" w:initials="A">
    <w:p w14:paraId="3031E01B" w14:textId="77777777" w:rsidR="00356A8B" w:rsidRDefault="00356A8B">
      <w:pPr>
        <w:pStyle w:val="Textkomentra"/>
      </w:pPr>
      <w:r>
        <w:rPr>
          <w:rStyle w:val="Odkaznakomentr"/>
          <w:szCs w:val="16"/>
        </w:rPr>
        <w:annotationRef/>
      </w:r>
      <w:r>
        <w:t xml:space="preserve">Celý odsek sa vymaže v prípade, ak sa v Projekte nerealizuje verejné obstarávanie alebo iné obstarávanie. </w:t>
      </w:r>
    </w:p>
  </w:comment>
  <w:comment w:id="316" w:author="Autor" w:initials="A">
    <w:p w14:paraId="046F2B80" w14:textId="77777777" w:rsidR="00356A8B" w:rsidRDefault="00356A8B">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331" w:author="Autor" w:initials="A">
    <w:p w14:paraId="37E4901D" w14:textId="77777777" w:rsidR="00356A8B" w:rsidRDefault="00356A8B">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332" w:author="Autor" w:initials="A">
    <w:p w14:paraId="56796E5E" w14:textId="77777777" w:rsidR="00356A8B" w:rsidRDefault="00356A8B">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334" w:author="Autor" w:initials="A">
    <w:p w14:paraId="6550AF94" w14:textId="77777777" w:rsidR="00AA45D8" w:rsidRDefault="00AA45D8">
      <w:pPr>
        <w:pStyle w:val="Textkomentra"/>
      </w:pPr>
      <w:r>
        <w:rPr>
          <w:rStyle w:val="Odkaznakomentr"/>
          <w:szCs w:val="16"/>
        </w:rPr>
        <w:annotationRef/>
      </w:r>
      <w:r>
        <w:t>Uplatní sa iba na projekty, v ktorých je cieľ projektu definovaný príslušnými MU</w:t>
      </w:r>
    </w:p>
  </w:comment>
  <w:comment w:id="336" w:author="Autor" w:initials="A">
    <w:p w14:paraId="12AC5972" w14:textId="77777777" w:rsidR="00356A8B" w:rsidRDefault="00356A8B">
      <w:pPr>
        <w:pStyle w:val="Textkomentra"/>
      </w:pPr>
      <w:r>
        <w:rPr>
          <w:rStyle w:val="Odkaznakomentr"/>
          <w:szCs w:val="16"/>
        </w:rPr>
        <w:annotationRef/>
      </w:r>
      <w:r>
        <w:t xml:space="preserve">Uplatní sa iba v projektoch, ktorých súčasťou je projektová alebo iná podkladová dokumentácia, inak sa vypustí. </w:t>
      </w:r>
    </w:p>
  </w:comment>
  <w:comment w:id="347" w:author="Autor" w:initials="A">
    <w:p w14:paraId="78F02155" w14:textId="77777777" w:rsidR="00356A8B" w:rsidRDefault="00356A8B">
      <w:pPr>
        <w:pStyle w:val="Textkomentra"/>
      </w:pPr>
      <w:r>
        <w:rPr>
          <w:rStyle w:val="Odkaznakomentr"/>
          <w:szCs w:val="16"/>
        </w:rPr>
        <w:annotationRef/>
      </w:r>
      <w:r>
        <w:t>Uplatní sa iba na projekty, v ktorých je cieľ projektu definovaný príslušnými MU</w:t>
      </w:r>
    </w:p>
  </w:comment>
  <w:comment w:id="350" w:author="Autor" w:initials="A">
    <w:p w14:paraId="2F3BBF8D" w14:textId="77777777" w:rsidR="00356A8B" w:rsidRDefault="00356A8B">
      <w:pPr>
        <w:pStyle w:val="Textkomentra"/>
      </w:pPr>
      <w:r>
        <w:rPr>
          <w:rStyle w:val="Odkaznakomentr"/>
          <w:szCs w:val="16"/>
        </w:rPr>
        <w:annotationRef/>
      </w:r>
      <w:r>
        <w:t xml:space="preserve">Uplatní sa iba na projekty, v ktorých sa realizuje VO, v ostatných prípadoch sa vypustí.  </w:t>
      </w:r>
    </w:p>
  </w:comment>
  <w:comment w:id="365" w:author="Autor" w:initials="A">
    <w:p w14:paraId="20B0D530" w14:textId="0742F149" w:rsidR="00356A8B" w:rsidRDefault="00356A8B">
      <w:pPr>
        <w:pStyle w:val="Textkomentra"/>
      </w:pPr>
      <w:r>
        <w:rPr>
          <w:rStyle w:val="Odkaznakomentr"/>
        </w:rPr>
        <w:annotationRef/>
      </w:r>
      <w:r w:rsidRPr="00B77684">
        <w:t>Konkrétne percento stanoví riadiaci orgán na základe vlastného riadneho odôvodnenia</w:t>
      </w:r>
      <w:r>
        <w:t xml:space="preserve">; </w:t>
      </w:r>
    </w:p>
  </w:comment>
  <w:comment w:id="368" w:author="Autor" w:initials="A">
    <w:p w14:paraId="2E2F2F80" w14:textId="54611480" w:rsidR="00356A8B" w:rsidRDefault="00356A8B">
      <w:pPr>
        <w:pStyle w:val="Textkomentra"/>
      </w:pPr>
      <w:r>
        <w:rPr>
          <w:rStyle w:val="Odkaznakomentr"/>
        </w:rPr>
        <w:annotationRef/>
      </w:r>
      <w:r w:rsidRPr="00B77684">
        <w:t>Konkrétne percento stanoví riadiaci orgán na základe vlastného riadneho odôvodnenia</w:t>
      </w:r>
      <w:r>
        <w:t>;</w:t>
      </w:r>
    </w:p>
  </w:comment>
  <w:comment w:id="376" w:author="Autor" w:initials="A">
    <w:p w14:paraId="3169937F" w14:textId="77777777" w:rsidR="00356A8B" w:rsidRDefault="00356A8B"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351" w:author="Autor" w:initials="A">
    <w:p w14:paraId="22305FDD" w14:textId="77777777" w:rsidR="00356A8B" w:rsidRDefault="00356A8B">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406" w:author="Autor" w:initials="A">
    <w:p w14:paraId="34DA5A62" w14:textId="77777777" w:rsidR="00356A8B" w:rsidRDefault="00356A8B">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420" w:author="Autor" w:initials="A">
    <w:p w14:paraId="39856AB6" w14:textId="77777777" w:rsidR="00AA45D8" w:rsidRDefault="00AA45D8">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421" w:author="Autor" w:initials="A">
    <w:p w14:paraId="37CA24D0" w14:textId="79E3F3C7" w:rsidR="00356A8B" w:rsidRDefault="00356A8B">
      <w:pPr>
        <w:pStyle w:val="Textkomentra"/>
      </w:pPr>
      <w:r>
        <w:rPr>
          <w:rStyle w:val="Odkaznakomentr"/>
          <w:szCs w:val="16"/>
        </w:rPr>
        <w:annotationRef/>
      </w:r>
      <w:r>
        <w:t>Osobitne sa zdôrazňuje, že Poskytovateľ pri skrátení odbernej lehoty povinne na odoslanej zásielke výrazne uvedie: ,,</w:t>
      </w:r>
      <w:r w:rsidRPr="00A44AA9">
        <w:rPr>
          <w:b/>
          <w:color w:val="FF0000"/>
        </w:rPr>
        <w:t>ULOŽIŤ 3 DNI</w:t>
      </w:r>
      <w:r>
        <w:t xml:space="preserve">“. Ide o využitie služby Slovenskej pošty podľa poštových podmienok - </w:t>
      </w:r>
      <w:r w:rsidRPr="00214084">
        <w:t>všeobecná  časť (vnútroštátny styk), kde sa pod bodom 5.2.4. nachádza dodatková služba „Uložiť...dní“</w:t>
      </w:r>
    </w:p>
  </w:comment>
  <w:comment w:id="491" w:author="Autor" w:initials="A">
    <w:p w14:paraId="60F316C7" w14:textId="77777777" w:rsidR="00356A8B" w:rsidRDefault="00356A8B">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535" w:author="Autor" w:initials="A">
    <w:p w14:paraId="68BDBA9D" w14:textId="77777777" w:rsidR="00356A8B" w:rsidRDefault="00356A8B">
      <w:pPr>
        <w:pStyle w:val="Textkomentra"/>
      </w:pPr>
      <w:r>
        <w:rPr>
          <w:rStyle w:val="Odkaznakomentr"/>
          <w:szCs w:val="16"/>
        </w:rPr>
        <w:annotationRef/>
      </w:r>
      <w:r>
        <w:t>Ide o prípady upravené v Systéme riadenia EŠIF – kapitola 3.3.7.2 ods.7 a to predovšetkým spolupráca pri kontrole VO s ÚVO, PMÚ, OČTK</w:t>
      </w:r>
    </w:p>
  </w:comment>
  <w:comment w:id="587" w:author="Autor" w:initials="A">
    <w:p w14:paraId="51AD0F92" w14:textId="77777777" w:rsidR="00356A8B" w:rsidRDefault="00356A8B">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14:paraId="773B3B83" w14:textId="77777777" w:rsidR="00356A8B" w:rsidRDefault="00356A8B">
      <w:pPr>
        <w:pStyle w:val="Textkomentra"/>
      </w:pPr>
    </w:p>
  </w:comment>
  <w:comment w:id="589" w:author="Autor" w:initials="A">
    <w:p w14:paraId="36670AE0" w14:textId="77777777" w:rsidR="00356A8B" w:rsidRDefault="00356A8B">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591" w:author="Autor" w:initials="A">
    <w:p w14:paraId="12EC3FA4" w14:textId="77777777" w:rsidR="00356A8B" w:rsidRPr="000E2BE6" w:rsidRDefault="00356A8B" w:rsidP="00FB3443">
      <w:pPr>
        <w:pStyle w:val="Textkomentra"/>
      </w:pPr>
      <w:r>
        <w:rPr>
          <w:rStyle w:val="Odkaznakomentr"/>
        </w:rPr>
        <w:annotationRef/>
      </w:r>
      <w:r>
        <w:t>RO odstráni v prípade, že sa v projekte nevyužíva zjednodušené vykazovanie výdavkov.</w:t>
      </w:r>
    </w:p>
  </w:comment>
  <w:comment w:id="597" w:author="Autor" w:initials="A">
    <w:p w14:paraId="2A18F7A3" w14:textId="77777777" w:rsidR="00356A8B" w:rsidRDefault="00356A8B">
      <w:pPr>
        <w:pStyle w:val="Textkomentra"/>
      </w:pPr>
      <w:r>
        <w:rPr>
          <w:rStyle w:val="Odkaznakomentr"/>
        </w:rPr>
        <w:annotationRef/>
      </w:r>
      <w:r>
        <w:t xml:space="preserve">Vypustí sa v prípade, ak projekt nebude mať povinnosť predkladať Následnú monitorovaciu správu. </w:t>
      </w:r>
    </w:p>
  </w:comment>
  <w:comment w:id="605" w:author="Autor" w:initials="A">
    <w:p w14:paraId="1AE0EDE7" w14:textId="77777777" w:rsidR="00356A8B" w:rsidRDefault="00356A8B">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14:paraId="4213678C" w14:textId="77777777" w:rsidR="00356A8B" w:rsidRDefault="00356A8B">
      <w:pPr>
        <w:pStyle w:val="Textkomentra"/>
      </w:pPr>
    </w:p>
  </w:comment>
  <w:comment w:id="612" w:author="Autor" w:initials="A">
    <w:p w14:paraId="7D783B46" w14:textId="77777777" w:rsidR="00356A8B" w:rsidRDefault="00356A8B">
      <w:pPr>
        <w:pStyle w:val="Textkomentra"/>
      </w:pPr>
      <w:r>
        <w:rPr>
          <w:rStyle w:val="Odkaznakomentr"/>
          <w:szCs w:val="16"/>
        </w:rPr>
        <w:annotationRef/>
      </w:r>
      <w:r>
        <w:t xml:space="preserve">Relevantné pre projekty ESF.  RO je oprávnený vypustiť toto ustanovenie pri projektoch technickej pomoci. </w:t>
      </w:r>
    </w:p>
  </w:comment>
  <w:comment w:id="617" w:author="Autor" w:initials="A">
    <w:p w14:paraId="0886EF55" w14:textId="77777777" w:rsidR="00356A8B" w:rsidRDefault="00356A8B">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620" w:author="Autor" w:initials="A">
    <w:p w14:paraId="3B984FF1" w14:textId="77777777" w:rsidR="00356A8B" w:rsidRDefault="00356A8B">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622" w:author="Autor" w:initials="A">
    <w:p w14:paraId="5D3FB601" w14:textId="77777777" w:rsidR="00356A8B" w:rsidRDefault="00356A8B">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654" w:author="Autor" w:initials="A">
    <w:p w14:paraId="70361BF4" w14:textId="77777777" w:rsidR="00356A8B" w:rsidRDefault="00356A8B">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656" w:author="Autor" w:initials="A">
    <w:p w14:paraId="66DB4671" w14:textId="77777777" w:rsidR="00356A8B" w:rsidRDefault="00356A8B">
      <w:pPr>
        <w:pStyle w:val="Textkomentra"/>
      </w:pPr>
      <w:r>
        <w:rPr>
          <w:rStyle w:val="Odkaznakomentr"/>
          <w:szCs w:val="16"/>
        </w:rPr>
        <w:annotationRef/>
      </w:r>
      <w:r>
        <w:t>Vypustí sa, ak sa v rámci Projektu nesleduje udržateľnosť</w:t>
      </w:r>
    </w:p>
  </w:comment>
  <w:comment w:id="657" w:author="Autor" w:initials="A">
    <w:p w14:paraId="052A3EFC" w14:textId="77777777" w:rsidR="00356A8B" w:rsidRDefault="00356A8B">
      <w:pPr>
        <w:pStyle w:val="Textkomentra"/>
      </w:pPr>
      <w:r>
        <w:rPr>
          <w:rStyle w:val="Odkaznakomentr"/>
        </w:rPr>
        <w:annotationRef/>
      </w:r>
      <w:r>
        <w:t xml:space="preserve">Vypustí sa, ak sa v rámci Projektu nesleduje udržateľnosť. </w:t>
      </w:r>
    </w:p>
  </w:comment>
  <w:comment w:id="661" w:author="Autor" w:initials="A">
    <w:p w14:paraId="40BF0C88" w14:textId="77777777" w:rsidR="00356A8B" w:rsidRDefault="00356A8B">
      <w:pPr>
        <w:pStyle w:val="Textkomentra"/>
      </w:pPr>
      <w:r>
        <w:rPr>
          <w:rStyle w:val="Odkaznakomentr"/>
          <w:szCs w:val="16"/>
        </w:rPr>
        <w:annotationRef/>
      </w:r>
      <w:r>
        <w:t>Napríklad zák. č. 278/1993 Z. z. o správe majetku štátu</w:t>
      </w:r>
    </w:p>
  </w:comment>
  <w:comment w:id="665" w:author="Autor" w:initials="A">
    <w:p w14:paraId="7C50A614" w14:textId="77777777" w:rsidR="00356A8B" w:rsidRDefault="00356A8B">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666" w:author="Autor" w:initials="A">
    <w:p w14:paraId="3D0043F4" w14:textId="77777777" w:rsidR="00356A8B" w:rsidRDefault="00356A8B">
      <w:pPr>
        <w:pStyle w:val="Textkomentra"/>
      </w:pPr>
      <w:r>
        <w:rPr>
          <w:rStyle w:val="Odkaznakomentr"/>
        </w:rPr>
        <w:annotationRef/>
      </w:r>
      <w:r>
        <w:t xml:space="preserve">Vypustí sa v prípade, ak sa v rámci Projektu nesleduje udržateľnosť. </w:t>
      </w:r>
    </w:p>
  </w:comment>
  <w:comment w:id="668" w:author="Autor" w:initials="A">
    <w:p w14:paraId="4E3BB6B0" w14:textId="77777777" w:rsidR="00356A8B" w:rsidRDefault="00356A8B">
      <w:pPr>
        <w:pStyle w:val="Textkomentra"/>
      </w:pPr>
      <w:r>
        <w:rPr>
          <w:rStyle w:val="Odkaznakomentr"/>
        </w:rPr>
        <w:annotationRef/>
      </w:r>
      <w:r>
        <w:t xml:space="preserve">Vypustí sa, ak sa v rámci projektu nesleduje udržateľnosť. </w:t>
      </w:r>
    </w:p>
  </w:comment>
  <w:comment w:id="670" w:author="Autor" w:initials="A">
    <w:p w14:paraId="63DC6FFA" w14:textId="77777777" w:rsidR="00356A8B" w:rsidRDefault="00356A8B">
      <w:pPr>
        <w:pStyle w:val="Textkomentra"/>
      </w:pPr>
      <w:r>
        <w:rPr>
          <w:rStyle w:val="Odkaznakomentr"/>
          <w:szCs w:val="16"/>
        </w:rPr>
        <w:annotationRef/>
      </w:r>
      <w:r>
        <w:t xml:space="preserve">Uvedené ustanovenie môže byť zúžené v nadväznosti na uznesenie vlády č. 171 zo dňa  09.03.2011. </w:t>
      </w:r>
    </w:p>
  </w:comment>
  <w:comment w:id="673" w:author="Autor" w:initials="A">
    <w:p w14:paraId="1AC0B532" w14:textId="77777777" w:rsidR="00356A8B" w:rsidRDefault="00356A8B">
      <w:pPr>
        <w:pStyle w:val="Textkomentra"/>
      </w:pPr>
      <w:r>
        <w:rPr>
          <w:rStyle w:val="Odkaznakomentr"/>
          <w:szCs w:val="16"/>
        </w:rPr>
        <w:annotationRef/>
      </w:r>
      <w:r>
        <w:t>Zosúladenie s písm. a) pre časovú oprávnenosť IZM</w:t>
      </w:r>
    </w:p>
  </w:comment>
  <w:comment w:id="674" w:author="Autor" w:initials="A">
    <w:p w14:paraId="6DF3FDCD" w14:textId="77777777" w:rsidR="00356A8B" w:rsidRDefault="00356A8B">
      <w:pPr>
        <w:pStyle w:val="Textkomentra"/>
      </w:pPr>
      <w:r>
        <w:rPr>
          <w:rStyle w:val="Odkaznakomentr"/>
          <w:szCs w:val="16"/>
        </w:rPr>
        <w:annotationRef/>
      </w:r>
      <w:r>
        <w:t>Upozorňuje sa na prepojenie s článkom 5 ods. 1 VP</w:t>
      </w:r>
    </w:p>
  </w:comment>
  <w:comment w:id="678" w:author="Autor" w:initials="A">
    <w:p w14:paraId="71907113" w14:textId="4D4EE3C8" w:rsidR="00356A8B" w:rsidRPr="001E4203" w:rsidRDefault="00356A8B" w:rsidP="00FB3443">
      <w:pPr>
        <w:pStyle w:val="Textkomentra"/>
      </w:pPr>
      <w:r>
        <w:rPr>
          <w:rStyle w:val="Odkaznakomentr"/>
        </w:rPr>
        <w:annotationRef/>
      </w:r>
      <w:r>
        <w:t>Odstráni sa pre projekty, v ktorých sa zjednodušené vykazovanie výdavkov neaplikuje</w:t>
      </w:r>
    </w:p>
  </w:comment>
  <w:comment w:id="681" w:author="Autor" w:initials="A">
    <w:p w14:paraId="445C9BFB" w14:textId="77777777" w:rsidR="00356A8B" w:rsidRDefault="00356A8B">
      <w:pPr>
        <w:pStyle w:val="Textkomentra"/>
      </w:pPr>
      <w:r>
        <w:rPr>
          <w:rStyle w:val="Odkaznakomentr"/>
          <w:szCs w:val="16"/>
        </w:rPr>
        <w:annotationRef/>
      </w:r>
      <w:r>
        <w:t xml:space="preserve">Poukazuje sa na súvisiace ustanovenie v čl. 9 ods. 7 VP. </w:t>
      </w:r>
    </w:p>
  </w:comment>
  <w:comment w:id="682" w:author="Autor" w:initials="A">
    <w:p w14:paraId="2FD8C56D" w14:textId="77777777" w:rsidR="00356A8B" w:rsidRDefault="00356A8B">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743" w:author="Autor" w:initials="A">
    <w:p w14:paraId="412432DC" w14:textId="77777777" w:rsidR="00AA45D8" w:rsidRDefault="00AA45D8">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835" w:author="Autor" w:initials="A">
    <w:p w14:paraId="5B812675" w14:textId="77777777" w:rsidR="00356A8B" w:rsidRDefault="00356A8B">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848" w:author="Autor" w:initials="A">
    <w:p w14:paraId="04AD4819" w14:textId="77777777" w:rsidR="00356A8B" w:rsidRDefault="00356A8B">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02C853C2" w15:done="0"/>
  <w15:commentEx w15:paraId="5A41EA2E" w15:done="0"/>
  <w15:commentEx w15:paraId="2DC1C31A" w15:done="0"/>
  <w15:commentEx w15:paraId="7D66857F" w15:done="0"/>
  <w15:commentEx w15:paraId="611C5D29" w15:done="0"/>
  <w15:commentEx w15:paraId="4AFB61B2" w15:done="0"/>
  <w15:commentEx w15:paraId="1181062B" w15:done="0"/>
  <w15:commentEx w15:paraId="6E0A66D7" w15:done="0"/>
  <w15:commentEx w15:paraId="5601C559" w15:done="0"/>
  <w15:commentEx w15:paraId="1CFCC06D" w15:done="0"/>
  <w15:commentEx w15:paraId="276EC7F4" w15:done="0"/>
  <w15:commentEx w15:paraId="5FF99183" w15:done="0"/>
  <w15:commentEx w15:paraId="04503F70" w15:done="0"/>
  <w15:commentEx w15:paraId="0EBF471E"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411C4B37" w15:done="0"/>
  <w15:commentEx w15:paraId="566D06DF" w15:done="0"/>
  <w15:commentEx w15:paraId="2FAD6CB5" w15:done="0"/>
  <w15:commentEx w15:paraId="2B303179" w15:done="0"/>
  <w15:commentEx w15:paraId="2B262C6A" w15:done="0"/>
  <w15:commentEx w15:paraId="526DAB6E" w15:done="0"/>
  <w15:commentEx w15:paraId="2819D846" w15:done="0"/>
  <w15:commentEx w15:paraId="6EDFCC90"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6550AF94" w15:done="0"/>
  <w15:commentEx w15:paraId="12AC5972" w15:done="0"/>
  <w15:commentEx w15:paraId="78F02155" w15:done="0"/>
  <w15:commentEx w15:paraId="2F3BBF8D" w15:done="0"/>
  <w15:commentEx w15:paraId="20B0D530" w15:done="0"/>
  <w15:commentEx w15:paraId="2E2F2F80" w15:done="0"/>
  <w15:commentEx w15:paraId="3169937F" w15:done="0"/>
  <w15:commentEx w15:paraId="22305FDD" w15:done="0"/>
  <w15:commentEx w15:paraId="34DA5A62" w15:done="0"/>
  <w15:commentEx w15:paraId="39856AB6" w15:done="0"/>
  <w15:commentEx w15:paraId="37CA24D0" w15:done="0"/>
  <w15:commentEx w15:paraId="60F316C7" w15:done="0"/>
  <w15:commentEx w15:paraId="68BDBA9D" w15:done="0"/>
  <w15:commentEx w15:paraId="773B3B83" w15:done="0"/>
  <w15:commentEx w15:paraId="36670AE0" w15:done="0"/>
  <w15:commentEx w15:paraId="12EC3FA4" w15:done="0"/>
  <w15:commentEx w15:paraId="2A18F7A3" w15:done="0"/>
  <w15:commentEx w15:paraId="4213678C" w15:done="0"/>
  <w15:commentEx w15:paraId="7D783B46" w15:done="0"/>
  <w15:commentEx w15:paraId="0886EF55" w15:done="0"/>
  <w15:commentEx w15:paraId="3B984FF1"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71907113" w15:done="0"/>
  <w15:commentEx w15:paraId="445C9BFB" w15:done="0"/>
  <w15:commentEx w15:paraId="2FD8C56D" w15:done="0"/>
  <w15:commentEx w15:paraId="412432DC" w15:done="0"/>
  <w15:commentEx w15:paraId="5B812675" w15:done="0"/>
  <w15:commentEx w15:paraId="04AD481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03D8CE" w14:textId="77777777" w:rsidR="00E93622" w:rsidRDefault="00E93622">
      <w:r>
        <w:separator/>
      </w:r>
    </w:p>
  </w:endnote>
  <w:endnote w:type="continuationSeparator" w:id="0">
    <w:p w14:paraId="35649109" w14:textId="77777777" w:rsidR="00E93622" w:rsidRDefault="00E93622">
      <w:r>
        <w:continuationSeparator/>
      </w:r>
    </w:p>
  </w:endnote>
  <w:endnote w:type="continuationNotice" w:id="1">
    <w:p w14:paraId="61E8C535" w14:textId="77777777" w:rsidR="00E93622" w:rsidRDefault="00E936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960E3" w14:textId="77777777" w:rsidR="00356A8B" w:rsidRDefault="00356A8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DF1C3" w14:textId="77777777" w:rsidR="00356A8B" w:rsidRDefault="00356A8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BC5FF" w14:textId="77777777" w:rsidR="00356A8B" w:rsidRDefault="00356A8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6DE0BE" w14:textId="77777777" w:rsidR="00E93622" w:rsidRDefault="00E93622">
      <w:r>
        <w:separator/>
      </w:r>
    </w:p>
  </w:footnote>
  <w:footnote w:type="continuationSeparator" w:id="0">
    <w:p w14:paraId="10ED23D8" w14:textId="77777777" w:rsidR="00E93622" w:rsidRDefault="00E93622">
      <w:r>
        <w:continuationSeparator/>
      </w:r>
    </w:p>
  </w:footnote>
  <w:footnote w:type="continuationNotice" w:id="1">
    <w:p w14:paraId="28AFD476" w14:textId="77777777" w:rsidR="00E93622" w:rsidRDefault="00E93622"/>
  </w:footnote>
  <w:footnote w:id="2">
    <w:p w14:paraId="08C712D3" w14:textId="77777777" w:rsidR="00356A8B" w:rsidRDefault="00356A8B">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77777777" w:rsidR="00356A8B" w:rsidRDefault="00356A8B">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5878D4F6" w14:textId="77777777" w:rsidR="00356A8B" w:rsidRDefault="00356A8B">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E7B4D" w14:textId="77777777" w:rsidR="00356A8B" w:rsidRDefault="00356A8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AB72" w14:textId="77777777" w:rsidR="00356A8B" w:rsidRDefault="00356A8B">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77777777" w:rsidR="00356A8B" w:rsidRDefault="00356A8B"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14:paraId="62ED19D8" w14:textId="77777777" w:rsidR="00356A8B" w:rsidRDefault="00356A8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0"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1"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2"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3"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9"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2"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3"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7"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8"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2"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3"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7"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8"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9"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0"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3"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4"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7"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9"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0"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1"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2"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3"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4"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55"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57"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2"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3"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6"/>
  </w:num>
  <w:num w:numId="2">
    <w:abstractNumId w:val="4"/>
  </w:num>
  <w:num w:numId="3">
    <w:abstractNumId w:val="40"/>
  </w:num>
  <w:num w:numId="4">
    <w:abstractNumId w:val="36"/>
  </w:num>
  <w:num w:numId="5">
    <w:abstractNumId w:val="52"/>
  </w:num>
  <w:num w:numId="6">
    <w:abstractNumId w:val="37"/>
  </w:num>
  <w:num w:numId="7">
    <w:abstractNumId w:val="3"/>
  </w:num>
  <w:num w:numId="8">
    <w:abstractNumId w:val="47"/>
  </w:num>
  <w:num w:numId="9">
    <w:abstractNumId w:val="45"/>
  </w:num>
  <w:num w:numId="10">
    <w:abstractNumId w:val="22"/>
  </w:num>
  <w:num w:numId="11">
    <w:abstractNumId w:val="27"/>
  </w:num>
  <w:num w:numId="12">
    <w:abstractNumId w:val="14"/>
  </w:num>
  <w:num w:numId="13">
    <w:abstractNumId w:val="13"/>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0"/>
  </w:num>
  <w:num w:numId="17">
    <w:abstractNumId w:val="2"/>
  </w:num>
  <w:num w:numId="18">
    <w:abstractNumId w:val="56"/>
  </w:num>
  <w:num w:numId="19">
    <w:abstractNumId w:val="54"/>
  </w:num>
  <w:num w:numId="20">
    <w:abstractNumId w:val="28"/>
  </w:num>
  <w:num w:numId="21">
    <w:abstractNumId w:val="9"/>
  </w:num>
  <w:num w:numId="22">
    <w:abstractNumId w:val="53"/>
  </w:num>
  <w:num w:numId="23">
    <w:abstractNumId w:val="42"/>
  </w:num>
  <w:num w:numId="24">
    <w:abstractNumId w:val="61"/>
  </w:num>
  <w:num w:numId="25">
    <w:abstractNumId w:val="25"/>
  </w:num>
  <w:num w:numId="26">
    <w:abstractNumId w:val="34"/>
  </w:num>
  <w:num w:numId="27">
    <w:abstractNumId w:val="31"/>
  </w:num>
  <w:num w:numId="28">
    <w:abstractNumId w:val="16"/>
  </w:num>
  <w:num w:numId="29">
    <w:abstractNumId w:val="35"/>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6"/>
  </w:num>
  <w:num w:numId="35">
    <w:abstractNumId w:val="10"/>
  </w:num>
  <w:num w:numId="36">
    <w:abstractNumId w:val="29"/>
  </w:num>
  <w:num w:numId="37">
    <w:abstractNumId w:val="60"/>
  </w:num>
  <w:num w:numId="38">
    <w:abstractNumId w:val="17"/>
  </w:num>
  <w:num w:numId="39">
    <w:abstractNumId w:val="50"/>
  </w:num>
  <w:num w:numId="40">
    <w:abstractNumId w:val="64"/>
  </w:num>
  <w:num w:numId="41">
    <w:abstractNumId w:val="58"/>
  </w:num>
  <w:num w:numId="42">
    <w:abstractNumId w:val="20"/>
  </w:num>
  <w:num w:numId="43">
    <w:abstractNumId w:val="63"/>
  </w:num>
  <w:num w:numId="44">
    <w:abstractNumId w:val="23"/>
  </w:num>
  <w:num w:numId="45">
    <w:abstractNumId w:val="11"/>
  </w:num>
  <w:num w:numId="46">
    <w:abstractNumId w:val="62"/>
  </w:num>
  <w:num w:numId="47">
    <w:abstractNumId w:val="26"/>
  </w:num>
  <w:num w:numId="48">
    <w:abstractNumId w:val="32"/>
  </w:num>
  <w:num w:numId="49">
    <w:abstractNumId w:val="18"/>
  </w:num>
  <w:num w:numId="50">
    <w:abstractNumId w:val="38"/>
  </w:num>
  <w:num w:numId="51">
    <w:abstractNumId w:val="43"/>
  </w:num>
  <w:num w:numId="52">
    <w:abstractNumId w:val="30"/>
  </w:num>
  <w:num w:numId="53">
    <w:abstractNumId w:val="24"/>
  </w:num>
  <w:num w:numId="54">
    <w:abstractNumId w:val="48"/>
  </w:num>
  <w:num w:numId="55">
    <w:abstractNumId w:val="59"/>
  </w:num>
  <w:num w:numId="56">
    <w:abstractNumId w:val="15"/>
  </w:num>
  <w:num w:numId="57">
    <w:abstractNumId w:val="51"/>
  </w:num>
  <w:num w:numId="58">
    <w:abstractNumId w:val="19"/>
  </w:num>
  <w:num w:numId="59">
    <w:abstractNumId w:val="57"/>
  </w:num>
  <w:num w:numId="60">
    <w:abstractNumId w:val="33"/>
  </w:num>
  <w:num w:numId="61">
    <w:abstractNumId w:val="49"/>
  </w:num>
  <w:num w:numId="62">
    <w:abstractNumId w:val="1"/>
  </w:num>
  <w:num w:numId="63">
    <w:abstractNumId w:val="21"/>
  </w:num>
  <w:num w:numId="64">
    <w:abstractNumId w:val="55"/>
  </w:num>
  <w:num w:numId="65">
    <w:abstractNumId w:val="5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7"/>
  </w:num>
  <w:num w:numId="68">
    <w:abstractNumId w:val="4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2970"/>
    <w:rsid w:val="0000785D"/>
    <w:rsid w:val="00017DC4"/>
    <w:rsid w:val="00042B4C"/>
    <w:rsid w:val="0005111C"/>
    <w:rsid w:val="000534C1"/>
    <w:rsid w:val="00062C6D"/>
    <w:rsid w:val="000667BE"/>
    <w:rsid w:val="00072515"/>
    <w:rsid w:val="000748DF"/>
    <w:rsid w:val="00083609"/>
    <w:rsid w:val="000B5A35"/>
    <w:rsid w:val="000D2EEE"/>
    <w:rsid w:val="000D7491"/>
    <w:rsid w:val="00112682"/>
    <w:rsid w:val="001146F2"/>
    <w:rsid w:val="00123DF5"/>
    <w:rsid w:val="0013118C"/>
    <w:rsid w:val="0015261C"/>
    <w:rsid w:val="00153DB6"/>
    <w:rsid w:val="00170832"/>
    <w:rsid w:val="00173812"/>
    <w:rsid w:val="00177370"/>
    <w:rsid w:val="0018253D"/>
    <w:rsid w:val="00183ADA"/>
    <w:rsid w:val="00190EF8"/>
    <w:rsid w:val="00192B57"/>
    <w:rsid w:val="001A03A0"/>
    <w:rsid w:val="001A7C1F"/>
    <w:rsid w:val="001B38FE"/>
    <w:rsid w:val="001B4E44"/>
    <w:rsid w:val="001C16CB"/>
    <w:rsid w:val="001D0108"/>
    <w:rsid w:val="001E69AF"/>
    <w:rsid w:val="001F3894"/>
    <w:rsid w:val="001F552C"/>
    <w:rsid w:val="001F58A6"/>
    <w:rsid w:val="00201091"/>
    <w:rsid w:val="00205B38"/>
    <w:rsid w:val="00214715"/>
    <w:rsid w:val="00220E1C"/>
    <w:rsid w:val="00222BBE"/>
    <w:rsid w:val="002254C1"/>
    <w:rsid w:val="002256AE"/>
    <w:rsid w:val="00235974"/>
    <w:rsid w:val="00245C8D"/>
    <w:rsid w:val="00290CC2"/>
    <w:rsid w:val="002B0D72"/>
    <w:rsid w:val="002B5ECC"/>
    <w:rsid w:val="002B7EDD"/>
    <w:rsid w:val="002C2B6B"/>
    <w:rsid w:val="002E31F3"/>
    <w:rsid w:val="002E5BEB"/>
    <w:rsid w:val="002E67AF"/>
    <w:rsid w:val="002F402A"/>
    <w:rsid w:val="00330769"/>
    <w:rsid w:val="00342414"/>
    <w:rsid w:val="00356A8B"/>
    <w:rsid w:val="00360B63"/>
    <w:rsid w:val="00370E17"/>
    <w:rsid w:val="00376070"/>
    <w:rsid w:val="00396101"/>
    <w:rsid w:val="00396A8C"/>
    <w:rsid w:val="003A2502"/>
    <w:rsid w:val="003B7598"/>
    <w:rsid w:val="003C2180"/>
    <w:rsid w:val="003D1FD8"/>
    <w:rsid w:val="003D659A"/>
    <w:rsid w:val="00403938"/>
    <w:rsid w:val="00441348"/>
    <w:rsid w:val="0044276C"/>
    <w:rsid w:val="004533CA"/>
    <w:rsid w:val="00455EFF"/>
    <w:rsid w:val="00464F41"/>
    <w:rsid w:val="00471C6A"/>
    <w:rsid w:val="004C0998"/>
    <w:rsid w:val="004C2986"/>
    <w:rsid w:val="004D3FA3"/>
    <w:rsid w:val="005079AA"/>
    <w:rsid w:val="00526C09"/>
    <w:rsid w:val="00537964"/>
    <w:rsid w:val="00544209"/>
    <w:rsid w:val="005771EA"/>
    <w:rsid w:val="0057799A"/>
    <w:rsid w:val="00577E30"/>
    <w:rsid w:val="005874A3"/>
    <w:rsid w:val="00590528"/>
    <w:rsid w:val="005948B0"/>
    <w:rsid w:val="005A00D9"/>
    <w:rsid w:val="005B2C37"/>
    <w:rsid w:val="005B6605"/>
    <w:rsid w:val="005C0A29"/>
    <w:rsid w:val="005C2008"/>
    <w:rsid w:val="005C39BB"/>
    <w:rsid w:val="005C3D49"/>
    <w:rsid w:val="005D1133"/>
    <w:rsid w:val="005E238B"/>
    <w:rsid w:val="005F3D0C"/>
    <w:rsid w:val="00607767"/>
    <w:rsid w:val="00610836"/>
    <w:rsid w:val="00627166"/>
    <w:rsid w:val="00667EEB"/>
    <w:rsid w:val="00676988"/>
    <w:rsid w:val="00692E64"/>
    <w:rsid w:val="006A5928"/>
    <w:rsid w:val="006A73F2"/>
    <w:rsid w:val="006B3191"/>
    <w:rsid w:val="006B5150"/>
    <w:rsid w:val="006B5458"/>
    <w:rsid w:val="006C0532"/>
    <w:rsid w:val="006D297B"/>
    <w:rsid w:val="006E7BFB"/>
    <w:rsid w:val="0070659B"/>
    <w:rsid w:val="007222F9"/>
    <w:rsid w:val="00744701"/>
    <w:rsid w:val="0075034F"/>
    <w:rsid w:val="00750420"/>
    <w:rsid w:val="00762912"/>
    <w:rsid w:val="00773ECD"/>
    <w:rsid w:val="007801A8"/>
    <w:rsid w:val="00780DB6"/>
    <w:rsid w:val="007817ED"/>
    <w:rsid w:val="00797069"/>
    <w:rsid w:val="007A16F9"/>
    <w:rsid w:val="007B4718"/>
    <w:rsid w:val="007D251E"/>
    <w:rsid w:val="007D3F85"/>
    <w:rsid w:val="00801751"/>
    <w:rsid w:val="00843BA3"/>
    <w:rsid w:val="00845B7C"/>
    <w:rsid w:val="00860EEE"/>
    <w:rsid w:val="00887A52"/>
    <w:rsid w:val="008900EB"/>
    <w:rsid w:val="008A06FB"/>
    <w:rsid w:val="008D7FF0"/>
    <w:rsid w:val="008E04DE"/>
    <w:rsid w:val="008E6985"/>
    <w:rsid w:val="008E7A90"/>
    <w:rsid w:val="008F0A54"/>
    <w:rsid w:val="008F681B"/>
    <w:rsid w:val="008F796D"/>
    <w:rsid w:val="00901B52"/>
    <w:rsid w:val="0090631F"/>
    <w:rsid w:val="00913905"/>
    <w:rsid w:val="00936336"/>
    <w:rsid w:val="009719E8"/>
    <w:rsid w:val="00991A94"/>
    <w:rsid w:val="00997DD3"/>
    <w:rsid w:val="009A35A1"/>
    <w:rsid w:val="009B5BEC"/>
    <w:rsid w:val="009B7918"/>
    <w:rsid w:val="009C726C"/>
    <w:rsid w:val="009D30D9"/>
    <w:rsid w:val="009D318A"/>
    <w:rsid w:val="009D5963"/>
    <w:rsid w:val="009F2A27"/>
    <w:rsid w:val="009F5F4F"/>
    <w:rsid w:val="009F6F5F"/>
    <w:rsid w:val="009F7686"/>
    <w:rsid w:val="00A03E16"/>
    <w:rsid w:val="00A075FC"/>
    <w:rsid w:val="00A26360"/>
    <w:rsid w:val="00A45554"/>
    <w:rsid w:val="00A62DB2"/>
    <w:rsid w:val="00A96DC4"/>
    <w:rsid w:val="00A97436"/>
    <w:rsid w:val="00AA45D8"/>
    <w:rsid w:val="00AD07BB"/>
    <w:rsid w:val="00AD2A2F"/>
    <w:rsid w:val="00AF617A"/>
    <w:rsid w:val="00B16E6B"/>
    <w:rsid w:val="00B1724C"/>
    <w:rsid w:val="00B23658"/>
    <w:rsid w:val="00B46BDD"/>
    <w:rsid w:val="00B51529"/>
    <w:rsid w:val="00B521A2"/>
    <w:rsid w:val="00B7700F"/>
    <w:rsid w:val="00B908AC"/>
    <w:rsid w:val="00B92BB9"/>
    <w:rsid w:val="00BA71A7"/>
    <w:rsid w:val="00BD3496"/>
    <w:rsid w:val="00BE011C"/>
    <w:rsid w:val="00BE3501"/>
    <w:rsid w:val="00C11800"/>
    <w:rsid w:val="00C2449D"/>
    <w:rsid w:val="00C402B7"/>
    <w:rsid w:val="00C43979"/>
    <w:rsid w:val="00C45B51"/>
    <w:rsid w:val="00C80EAB"/>
    <w:rsid w:val="00C87DF7"/>
    <w:rsid w:val="00C9575E"/>
    <w:rsid w:val="00C97411"/>
    <w:rsid w:val="00CA1DC8"/>
    <w:rsid w:val="00CE052D"/>
    <w:rsid w:val="00CE7FEA"/>
    <w:rsid w:val="00D04447"/>
    <w:rsid w:val="00D11D89"/>
    <w:rsid w:val="00D16335"/>
    <w:rsid w:val="00D24B78"/>
    <w:rsid w:val="00D278B9"/>
    <w:rsid w:val="00D32D2E"/>
    <w:rsid w:val="00D40E28"/>
    <w:rsid w:val="00D418EC"/>
    <w:rsid w:val="00D4194C"/>
    <w:rsid w:val="00D4679E"/>
    <w:rsid w:val="00D47078"/>
    <w:rsid w:val="00D54E2A"/>
    <w:rsid w:val="00D64EC4"/>
    <w:rsid w:val="00D770E2"/>
    <w:rsid w:val="00D86567"/>
    <w:rsid w:val="00DB5382"/>
    <w:rsid w:val="00DB561C"/>
    <w:rsid w:val="00DC27BB"/>
    <w:rsid w:val="00DC2BC9"/>
    <w:rsid w:val="00DC6655"/>
    <w:rsid w:val="00DD2508"/>
    <w:rsid w:val="00DD457A"/>
    <w:rsid w:val="00DE6F90"/>
    <w:rsid w:val="00DF36A2"/>
    <w:rsid w:val="00E00695"/>
    <w:rsid w:val="00E127C3"/>
    <w:rsid w:val="00E22B49"/>
    <w:rsid w:val="00E54E5B"/>
    <w:rsid w:val="00E81D27"/>
    <w:rsid w:val="00E867C0"/>
    <w:rsid w:val="00E93622"/>
    <w:rsid w:val="00E977DC"/>
    <w:rsid w:val="00EA3970"/>
    <w:rsid w:val="00EA40D3"/>
    <w:rsid w:val="00EB2071"/>
    <w:rsid w:val="00EC1E39"/>
    <w:rsid w:val="00EE0DF4"/>
    <w:rsid w:val="00EE33E5"/>
    <w:rsid w:val="00EF44B2"/>
    <w:rsid w:val="00F15516"/>
    <w:rsid w:val="00F30FA8"/>
    <w:rsid w:val="00F3375E"/>
    <w:rsid w:val="00F45E27"/>
    <w:rsid w:val="00F52C93"/>
    <w:rsid w:val="00F560C5"/>
    <w:rsid w:val="00F61651"/>
    <w:rsid w:val="00F61C24"/>
    <w:rsid w:val="00F74BBB"/>
    <w:rsid w:val="00F76811"/>
    <w:rsid w:val="00F76DFF"/>
    <w:rsid w:val="00F92ED0"/>
    <w:rsid w:val="00FA2F61"/>
    <w:rsid w:val="00FA3A9C"/>
    <w:rsid w:val="00FB3443"/>
    <w:rsid w:val="00FB494D"/>
    <w:rsid w:val="00FC59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Change w:id="0" w:author="Autor">
        <w:pPr>
          <w:ind w:left="720"/>
          <w:contextualSpacing/>
        </w:pPr>
      </w:pPrChange>
    </w:pPr>
    <w:rPr>
      <w:rPrChange w:id="0" w:author="Autor">
        <w:rPr>
          <w:sz w:val="24"/>
          <w:szCs w:val="24"/>
          <w:lang w:val="sk-SK" w:eastAsia="sk-SK" w:bidi="ar-SA"/>
        </w:rPr>
      </w:rPrChange>
    </w:r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912AA-B9E1-463C-A145-B87E0C037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29461</Words>
  <Characters>167932</Characters>
  <Application>Microsoft Office Word</Application>
  <DocSecurity>0</DocSecurity>
  <Lines>1399</Lines>
  <Paragraphs>393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2018-04-27T11:34:00Z</dcterms:created>
  <dcterms:modified xsi:type="dcterms:W3CDTF">2018-06-04T14:59:00Z</dcterms:modified>
</cp:coreProperties>
</file>